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1"/>
        <w:gridCol w:w="2548"/>
        <w:gridCol w:w="2439"/>
        <w:gridCol w:w="4460"/>
      </w:tblGrid>
      <w:tr w:rsidR="00DD5D1B" w14:paraId="3E3579E2" w14:textId="77777777" w:rsidTr="00BD1D84">
        <w:trPr>
          <w:cantSplit/>
          <w:trHeight w:val="980"/>
        </w:trPr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36C0" w14:textId="77777777" w:rsidR="00DD5D1B" w:rsidRDefault="00DD5D1B" w:rsidP="00DD5D1B">
            <w:pPr>
              <w:rPr>
                <w:noProof/>
              </w:rPr>
            </w:pPr>
          </w:p>
          <w:p w14:paraId="22101D86" w14:textId="77777777" w:rsidR="00DD5D1B" w:rsidRDefault="00AD3411" w:rsidP="00DD5D1B">
            <w:pPr>
              <w:rPr>
                <w:noProof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6F440B95" wp14:editId="207D4EFD">
                  <wp:extent cx="753745" cy="838200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52E1" w14:textId="77777777" w:rsidR="00DD5D1B" w:rsidRDefault="00DD5D1B" w:rsidP="00DD5D1B">
            <w:pPr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Politecnico di Milano</w:t>
            </w:r>
          </w:p>
          <w:p w14:paraId="1AFD5A3B" w14:textId="77777777" w:rsidR="00DD5D1B" w:rsidRDefault="00DD5D1B" w:rsidP="00DD5D1B">
            <w:pPr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Facoltà di Ingegneria Industriale</w:t>
            </w:r>
          </w:p>
          <w:p w14:paraId="047B50C5" w14:textId="77777777" w:rsidR="00DD5D1B" w:rsidRDefault="00DD5D1B" w:rsidP="00DD5D1B">
            <w:pPr>
              <w:pStyle w:val="Heading4"/>
            </w:pPr>
            <w:r>
              <w:t>INFORMATICA B</w:t>
            </w:r>
          </w:p>
          <w:p w14:paraId="09D6460C" w14:textId="71A1BE00" w:rsidR="00DD5D1B" w:rsidRDefault="00207549" w:rsidP="00B76B69">
            <w:pPr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Prova in itinere </w:t>
            </w:r>
            <w:r w:rsidR="00944A88">
              <w:rPr>
                <w:noProof/>
                <w:lang w:val="it-IT"/>
              </w:rPr>
              <w:t xml:space="preserve">del </w:t>
            </w:r>
            <w:del w:id="0" w:author="Riccardo Cattaneo" w:date="2014-01-29T15:30:00Z">
              <w:r w:rsidR="00C00868" w:rsidDel="00443032">
                <w:rPr>
                  <w:noProof/>
                  <w:lang w:val="it-IT"/>
                </w:rPr>
                <w:delText>20</w:delText>
              </w:r>
              <w:r w:rsidR="008B7B91" w:rsidDel="00443032">
                <w:rPr>
                  <w:noProof/>
                  <w:lang w:val="it-IT"/>
                </w:rPr>
                <w:delText xml:space="preserve"> </w:delText>
              </w:r>
            </w:del>
            <w:ins w:id="1" w:author="Riccardo Cattaneo" w:date="2014-01-29T15:30:00Z">
              <w:r w:rsidR="00443032">
                <w:rPr>
                  <w:noProof/>
                  <w:lang w:val="it-IT"/>
                </w:rPr>
                <w:t xml:space="preserve">X </w:t>
              </w:r>
            </w:ins>
            <w:del w:id="2" w:author="Riccardo Cattaneo" w:date="2014-01-31T01:01:00Z">
              <w:r w:rsidDel="00B76B69">
                <w:rPr>
                  <w:noProof/>
                  <w:lang w:val="it-IT"/>
                </w:rPr>
                <w:delText>Novembre</w:delText>
              </w:r>
              <w:r w:rsidR="00944A88" w:rsidDel="00B76B69">
                <w:rPr>
                  <w:noProof/>
                  <w:lang w:val="it-IT"/>
                </w:rPr>
                <w:delText xml:space="preserve"> </w:delText>
              </w:r>
            </w:del>
            <w:ins w:id="3" w:author="Riccardo Cattaneo" w:date="2014-01-31T01:01:00Z">
              <w:r w:rsidR="00B76B69">
                <w:rPr>
                  <w:noProof/>
                  <w:lang w:val="it-IT"/>
                </w:rPr>
                <w:t xml:space="preserve">Mese </w:t>
              </w:r>
            </w:ins>
            <w:r w:rsidR="00C00868">
              <w:rPr>
                <w:noProof/>
                <w:lang w:val="it-IT"/>
              </w:rPr>
              <w:t>201</w:t>
            </w:r>
            <w:ins w:id="4" w:author="Riccardo Cattaneo" w:date="2014-01-31T01:01:00Z">
              <w:r w:rsidR="00B76B69">
                <w:rPr>
                  <w:noProof/>
                  <w:lang w:val="it-IT"/>
                </w:rPr>
                <w:t>4</w:t>
              </w:r>
            </w:ins>
            <w:del w:id="5" w:author="Riccardo Cattaneo" w:date="2014-01-31T01:01:00Z">
              <w:r w:rsidR="00C00868" w:rsidDel="00B76B69">
                <w:rPr>
                  <w:noProof/>
                  <w:lang w:val="it-IT"/>
                </w:rPr>
                <w:delText>3</w:delText>
              </w:r>
            </w:del>
            <w:r w:rsidR="00614328">
              <w:rPr>
                <w:noProof/>
                <w:lang w:val="it-IT"/>
              </w:rPr>
              <w:br/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01D6" w14:textId="77777777" w:rsidR="00DD5D1B" w:rsidRDefault="00DD5D1B" w:rsidP="00DD5D1B">
            <w:pPr>
              <w:tabs>
                <w:tab w:val="right" w:pos="7300"/>
              </w:tabs>
              <w:spacing w:line="280" w:lineRule="atLeast"/>
              <w:rPr>
                <w:smallCaps/>
                <w:noProof/>
                <w:lang w:val="it-IT"/>
              </w:rPr>
            </w:pPr>
            <w:r>
              <w:rPr>
                <w:smallCaps/>
                <w:noProof/>
                <w:lang w:val="it-IT"/>
              </w:rPr>
              <w:t>COGNOME E NOME</w:t>
            </w:r>
          </w:p>
        </w:tc>
      </w:tr>
      <w:tr w:rsidR="00DD5D1B" w14:paraId="5DBC62C0" w14:textId="77777777" w:rsidTr="00BD1D84">
        <w:trPr>
          <w:cantSplit/>
          <w:trHeight w:val="980"/>
        </w:trPr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B8C8" w14:textId="77777777" w:rsidR="00DD5D1B" w:rsidRDefault="00DD5D1B" w:rsidP="00DD5D1B">
            <w:pPr>
              <w:rPr>
                <w:noProof/>
                <w:lang w:val="it-IT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96CB" w14:textId="77777777" w:rsidR="00DD5D1B" w:rsidRDefault="00DD5D1B" w:rsidP="00DD5D1B">
            <w:pPr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RIGA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9DD2" w14:textId="77777777" w:rsidR="00DD5D1B" w:rsidRDefault="00DD5D1B" w:rsidP="00DD5D1B">
            <w:pPr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COLONNA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6458" w14:textId="77777777" w:rsidR="00DD5D1B" w:rsidRDefault="00DD5D1B" w:rsidP="00DD5D1B">
            <w:pPr>
              <w:tabs>
                <w:tab w:val="right" w:pos="7300"/>
              </w:tabs>
              <w:spacing w:line="280" w:lineRule="atLeast"/>
              <w:rPr>
                <w:smallCaps/>
                <w:noProof/>
                <w:lang w:val="it-IT"/>
              </w:rPr>
            </w:pPr>
            <w:r>
              <w:rPr>
                <w:smallCaps/>
                <w:noProof/>
                <w:lang w:val="it-IT"/>
              </w:rPr>
              <w:t>MATRICOLA</w:t>
            </w:r>
          </w:p>
        </w:tc>
      </w:tr>
      <w:tr w:rsidR="00BD1D84" w14:paraId="336E7607" w14:textId="77777777" w:rsidTr="00BD1D84">
        <w:trPr>
          <w:cantSplit/>
          <w:trHeight w:val="980"/>
        </w:trPr>
        <w:tc>
          <w:tcPr>
            <w:tcW w:w="10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756" w14:textId="77777777" w:rsidR="00BD1D84" w:rsidRPr="00CA207E" w:rsidRDefault="00BD1D84" w:rsidP="00BD1D84">
            <w:pPr>
              <w:tabs>
                <w:tab w:val="right" w:pos="7300"/>
              </w:tabs>
              <w:spacing w:line="280" w:lineRule="atLeast"/>
              <w:jc w:val="right"/>
              <w:rPr>
                <w:i/>
                <w:lang w:val="it-IT"/>
              </w:rPr>
            </w:pPr>
            <w:r w:rsidRPr="00CA207E">
              <w:rPr>
                <w:i/>
                <w:lang w:val="it-IT"/>
              </w:rPr>
              <w:t>Spazio riservato ai docenti</w:t>
            </w:r>
          </w:p>
          <w:p w14:paraId="7694542F" w14:textId="77777777" w:rsidR="00BD1D84" w:rsidRDefault="00AD3411" w:rsidP="00BD1D84">
            <w:pPr>
              <w:tabs>
                <w:tab w:val="right" w:pos="7300"/>
              </w:tabs>
              <w:spacing w:line="280" w:lineRule="atLeast"/>
              <w:jc w:val="right"/>
              <w:rPr>
                <w:smallCaps/>
                <w:noProof/>
                <w:lang w:val="it-IT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024BFD21" wp14:editId="383A9DD3">
                      <wp:simplePos x="0" y="0"/>
                      <wp:positionH relativeFrom="column">
                        <wp:posOffset>5489575</wp:posOffset>
                      </wp:positionH>
                      <wp:positionV relativeFrom="paragraph">
                        <wp:posOffset>101600</wp:posOffset>
                      </wp:positionV>
                      <wp:extent cx="1270000" cy="285750"/>
                      <wp:effectExtent l="0" t="0" r="25400" b="19050"/>
                      <wp:wrapNone/>
                      <wp:docPr id="2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0" cy="285750"/>
                                <a:chOff x="8230" y="3330"/>
                                <a:chExt cx="2000" cy="450"/>
                              </a:xfrm>
                            </wpg:grpSpPr>
                            <wps:wsp>
                              <wps:cNvPr id="3" name="Rectangl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30" y="3330"/>
                                  <a:ext cx="500" cy="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0" y="3330"/>
                                  <a:ext cx="500" cy="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30" y="3330"/>
                                  <a:ext cx="500" cy="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30" y="3330"/>
                                  <a:ext cx="500" cy="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26" style="position:absolute;margin-left:432.25pt;margin-top:8pt;width:100pt;height:22.5pt;z-index:251657728" coordorigin="8230,3330" coordsize="2000,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">
                      <v:rect id="Rectangle 2" o:spid="_x0000_s1027" style="position:absolute;left:8230;top:3330;width:500;height:4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1W32wwAA&#10;ANoAAAAPAAAAZHJzL2Rvd25yZXYueG1sRI9Ba8JAFITvgv9heYXezKYRSk1dQ1GU9hiTi7fX7DOJ&#10;zb4N2dWk/fXdQsHjMDPfMOtsMp240eBaywqeohgEcWV1y7WCstgvXkA4j6yxs0wKvslBtpnP1phq&#10;O3JOt6OvRYCwS1FB432fSumqhgy6yPbEwTvbwaAPcqilHnAMcNPJJI6fpcGWw0KDPW0bqr6OV6Pg&#10;s01K/MmLQ2xW+6X/mIrL9bRT6vFhensF4Wny9/B/+10rWMLflXAD5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1W32wwAAANoAAAAPAAAAAAAAAAAAAAAAAJcCAABkcnMvZG93&#10;bnJldi54bWxQSwUGAAAAAAQABAD1AAAAhwMAAAAA&#10;"/>
                      <v:rect id="Rectangle 3" o:spid="_x0000_s1028" style="position:absolute;left:8730;top:3330;width:500;height:4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PPWCwgAA&#10;ANoAAAAPAAAAZHJzL2Rvd25yZXYueG1sRI9Pi8IwFMTvC36H8ARva+ofRKtRZBcXPWq9eHs2z7ba&#10;vJQmatdPbwTB4zAzv2Fmi8aU4ka1Kywr6HUjEMSp1QVnCvbJ6nsMwnlkjaVlUvBPDhbz1tcMY23v&#10;vKXbzmciQNjFqCD3voqldGlOBl3XVsTBO9naoA+yzqSu8R7gppT9KBpJgwWHhRwr+skpveyuRsGx&#10;6O/xsU3+IjNZDfymSc7Xw69SnXaznILw1PhP+N1eawVDeF0JN0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E89YLCAAAA2gAAAA8AAAAAAAAAAAAAAAAAlwIAAGRycy9kb3du&#10;cmV2LnhtbFBLBQYAAAAABAAEAPUAAACGAwAAAAA=&#10;"/>
                      <v:rect id="Rectangle 4" o:spid="_x0000_s1029" style="position:absolute;left:9230;top:3330;width:500;height:4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cFAZwQAA&#10;ANoAAAAPAAAAZHJzL2Rvd25yZXYueG1sRI9Bi8IwFITvC/6H8ARva6qiaDWK7OKiR60Xb8/m2Vab&#10;l9JE7frrjSB4HGbmG2a2aEwpblS7wrKCXjcCQZxaXXCmYJ+svscgnEfWWFomBf/kYDFvfc0w1vbO&#10;W7rtfCYChF2MCnLvq1hKl+Zk0HVtRRy8k60N+iDrTOoa7wFuStmPopE0WHBYyLGin5zSy+5qFByL&#10;/h4f2+QvMpPVwG+a5Hw9/CrVaTfLKQhPjf+E3+21VjCE15VwA+T8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nBQGcEAAADaAAAADwAAAAAAAAAAAAAAAACXAgAAZHJzL2Rvd25y&#10;ZXYueG1sUEsFBgAAAAAEAAQA9QAAAIUDAAAAAA==&#10;"/>
                      <v:rect id="Rectangle 5" o:spid="_x0000_s1030" style="position:absolute;left:9730;top:3330;width:500;height:4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os5uwwAA&#10;ANoAAAAPAAAAZHJzL2Rvd25yZXYueG1sRI9Ba8JAFITvBf/D8gremk0VQk1dRRSlHmNy8faafSbR&#10;7NuQXTX113cLBY/DzHzDzJeDacWNetdYVvAexSCIS6sbrhQU+fbtA4TzyBpby6TghxwsF6OXOaba&#10;3jmj28FXIkDYpaig9r5LpXRlTQZdZDvi4J1sb9AH2VdS93gPcNPKSRwn0mDDYaHGjtY1lZfD1Sj4&#10;biYFPrJ8F5vZdur3Q36+HjdKjV+H1ScIT4N/hv/bX1pBAn9Xwg2Qi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os5uwwAAANoAAAAPAAAAAAAAAAAAAAAAAJcCAABkcnMvZG93&#10;bnJldi54bWxQSwUGAAAAAAQABAD1AAAAhwMAAAAA&#10;"/>
                    </v:group>
                  </w:pict>
                </mc:Fallback>
              </mc:AlternateContent>
            </w:r>
          </w:p>
        </w:tc>
      </w:tr>
    </w:tbl>
    <w:p w14:paraId="2FB2B433" w14:textId="77777777" w:rsidR="00DD5D1B" w:rsidRDefault="00DD5D1B" w:rsidP="00DD5D1B">
      <w:pPr>
        <w:rPr>
          <w:lang w:val="it-IT"/>
        </w:rPr>
      </w:pPr>
    </w:p>
    <w:p w14:paraId="75B7D134" w14:textId="77777777" w:rsidR="00BD1D84" w:rsidRDefault="00BD1D84" w:rsidP="00DD5D1B">
      <w:pPr>
        <w:rPr>
          <w:lang w:val="it-IT"/>
        </w:rPr>
      </w:pPr>
    </w:p>
    <w:p w14:paraId="27E1BF70" w14:textId="77777777" w:rsidR="00324068" w:rsidRPr="0079100C" w:rsidRDefault="00324068" w:rsidP="00324068">
      <w:pPr>
        <w:numPr>
          <w:ilvl w:val="0"/>
          <w:numId w:val="1"/>
        </w:numPr>
        <w:rPr>
          <w:lang w:val="it-IT"/>
        </w:rPr>
      </w:pPr>
      <w:r w:rsidRPr="0079100C">
        <w:rPr>
          <w:lang w:val="it-IT"/>
        </w:rPr>
        <w:t xml:space="preserve">Il presente plico contiene </w:t>
      </w:r>
      <w:proofErr w:type="gramStart"/>
      <w:r w:rsidR="0057504F">
        <w:rPr>
          <w:lang w:val="it-IT"/>
        </w:rPr>
        <w:t>3</w:t>
      </w:r>
      <w:proofErr w:type="gramEnd"/>
      <w:r w:rsidR="0057504F" w:rsidRPr="0079100C">
        <w:rPr>
          <w:lang w:val="it-IT"/>
        </w:rPr>
        <w:t xml:space="preserve"> </w:t>
      </w:r>
      <w:r w:rsidRPr="0079100C">
        <w:rPr>
          <w:lang w:val="it-IT"/>
        </w:rPr>
        <w:t>esercizi</w:t>
      </w:r>
      <w:r w:rsidR="008B7B91">
        <w:rPr>
          <w:lang w:val="it-IT"/>
        </w:rPr>
        <w:t xml:space="preserve"> e</w:t>
      </w:r>
      <w:r w:rsidR="008B7B91" w:rsidRPr="0079100C">
        <w:rPr>
          <w:lang w:val="it-IT"/>
        </w:rPr>
        <w:t xml:space="preserve"> </w:t>
      </w:r>
      <w:r w:rsidRPr="0079100C">
        <w:rPr>
          <w:lang w:val="it-IT"/>
        </w:rPr>
        <w:t>deve essere debitamente compilato con cognome e nome, numero di matricola</w:t>
      </w:r>
      <w:r w:rsidR="008B7B91">
        <w:rPr>
          <w:lang w:val="it-IT"/>
        </w:rPr>
        <w:t xml:space="preserve"> e</w:t>
      </w:r>
      <w:r w:rsidR="008B7B91" w:rsidRPr="0079100C">
        <w:rPr>
          <w:lang w:val="it-IT"/>
        </w:rPr>
        <w:t xml:space="preserve"> </w:t>
      </w:r>
      <w:r w:rsidRPr="0079100C">
        <w:rPr>
          <w:lang w:val="it-IT"/>
        </w:rPr>
        <w:t>posizione durante lo scritto (comunicata dal docente).</w:t>
      </w:r>
    </w:p>
    <w:p w14:paraId="1A79F5CB" w14:textId="77777777" w:rsidR="00324068" w:rsidRDefault="00324068" w:rsidP="00324068">
      <w:pPr>
        <w:numPr>
          <w:ilvl w:val="0"/>
          <w:numId w:val="1"/>
        </w:numPr>
        <w:rPr>
          <w:lang w:val="it-IT"/>
        </w:rPr>
      </w:pPr>
      <w:r w:rsidRPr="0079100C">
        <w:rPr>
          <w:lang w:val="it-IT"/>
        </w:rPr>
        <w:t xml:space="preserve">Il tempo a disposizione è di </w:t>
      </w:r>
      <w:proofErr w:type="gramStart"/>
      <w:r w:rsidR="00C00868">
        <w:rPr>
          <w:lang w:val="it-IT"/>
        </w:rPr>
        <w:t>75</w:t>
      </w:r>
      <w:proofErr w:type="gramEnd"/>
      <w:r w:rsidR="00C00868">
        <w:rPr>
          <w:lang w:val="it-IT"/>
        </w:rPr>
        <w:t xml:space="preserve"> minuti</w:t>
      </w:r>
      <w:r w:rsidRPr="0079100C">
        <w:rPr>
          <w:lang w:val="it-IT"/>
        </w:rPr>
        <w:t>.</w:t>
      </w:r>
    </w:p>
    <w:p w14:paraId="53D738DF" w14:textId="77777777" w:rsidR="00324068" w:rsidRPr="0085098D" w:rsidRDefault="00324068" w:rsidP="00324068">
      <w:pPr>
        <w:pStyle w:val="ListBullet"/>
        <w:numPr>
          <w:ilvl w:val="0"/>
          <w:numId w:val="1"/>
        </w:numPr>
      </w:pPr>
      <w:r w:rsidRPr="0085098D">
        <w:t xml:space="preserve">Non separate questi fogli. Scrivete la soluzione </w:t>
      </w:r>
      <w:r w:rsidRPr="0085098D">
        <w:rPr>
          <w:b/>
          <w:bCs/>
        </w:rPr>
        <w:t>solo</w:t>
      </w:r>
      <w:r w:rsidRPr="0085098D">
        <w:t xml:space="preserve"> </w:t>
      </w:r>
      <w:r w:rsidRPr="00F40E61">
        <w:rPr>
          <w:b/>
        </w:rPr>
        <w:t>sui fogli distribuiti</w:t>
      </w:r>
      <w:r w:rsidRPr="0085098D">
        <w:t xml:space="preserve">, utilizzando il retro delle pagine in caso di necessità. </w:t>
      </w:r>
      <w:r w:rsidRPr="0085098D">
        <w:rPr>
          <w:b/>
          <w:bCs/>
        </w:rPr>
        <w:t>Cancellate le parti di brutta</w:t>
      </w:r>
      <w:r w:rsidRPr="0085098D">
        <w:t xml:space="preserve"> (o ripudiate) con un tratto di </w:t>
      </w:r>
      <w:r w:rsidRPr="0085098D">
        <w:rPr>
          <w:b/>
          <w:bCs/>
        </w:rPr>
        <w:t>penna</w:t>
      </w:r>
      <w:r w:rsidRPr="0085098D">
        <w:t>.</w:t>
      </w:r>
    </w:p>
    <w:p w14:paraId="02ADB1D6" w14:textId="77777777" w:rsidR="00324068" w:rsidRPr="0085098D" w:rsidRDefault="00324068" w:rsidP="00324068">
      <w:pPr>
        <w:pStyle w:val="ListBullet"/>
        <w:numPr>
          <w:ilvl w:val="0"/>
          <w:numId w:val="1"/>
        </w:numPr>
      </w:pPr>
      <w:r w:rsidRPr="0085098D">
        <w:t>Ogni parte non cancellata a penna sarà considerata parte integrante della sol</w:t>
      </w:r>
      <w:r>
        <w:t>uzione.</w:t>
      </w:r>
    </w:p>
    <w:p w14:paraId="5C8C04A8" w14:textId="77777777" w:rsidR="00324068" w:rsidRPr="0085098D" w:rsidRDefault="00324068" w:rsidP="00324068">
      <w:pPr>
        <w:pStyle w:val="ListBullet"/>
        <w:numPr>
          <w:ilvl w:val="0"/>
          <w:numId w:val="1"/>
        </w:numPr>
        <w:rPr>
          <w:b/>
          <w:bCs/>
        </w:rPr>
      </w:pPr>
      <w:r w:rsidRPr="0085098D">
        <w:rPr>
          <w:b/>
          <w:bCs/>
        </w:rPr>
        <w:t>È possibile scrivere a matita</w:t>
      </w:r>
      <w:r w:rsidRPr="0085098D">
        <w:t xml:space="preserve"> (e non occorre ricalcare al momento della consegna)</w:t>
      </w:r>
      <w:r w:rsidR="009F6D00">
        <w:t xml:space="preserve"> assicurandosi comunque che </w:t>
      </w:r>
      <w:r w:rsidR="009F6D00" w:rsidRPr="005E7D3C">
        <w:rPr>
          <w:b/>
        </w:rPr>
        <w:t>quanto scritto sia ben leggibile</w:t>
      </w:r>
      <w:r w:rsidRPr="0085098D">
        <w:t>.</w:t>
      </w:r>
    </w:p>
    <w:p w14:paraId="029B776E" w14:textId="77777777" w:rsidR="00324068" w:rsidRPr="0085098D" w:rsidRDefault="00324068" w:rsidP="00324068">
      <w:pPr>
        <w:pStyle w:val="ListBullet"/>
        <w:numPr>
          <w:ilvl w:val="0"/>
          <w:numId w:val="1"/>
        </w:numPr>
      </w:pPr>
      <w:r w:rsidRPr="0085098D">
        <w:t xml:space="preserve">È </w:t>
      </w:r>
      <w:r w:rsidRPr="0085098D">
        <w:rPr>
          <w:b/>
          <w:bCs/>
        </w:rPr>
        <w:t>vietato</w:t>
      </w:r>
      <w:r w:rsidRPr="0085098D">
        <w:t xml:space="preserve"> utilizzare </w:t>
      </w:r>
      <w:r w:rsidRPr="0085098D">
        <w:rPr>
          <w:b/>
          <w:bCs/>
        </w:rPr>
        <w:t>calcolatrici</w:t>
      </w:r>
      <w:r>
        <w:rPr>
          <w:b/>
          <w:bCs/>
        </w:rPr>
        <w:t>,</w:t>
      </w:r>
      <w:r w:rsidRPr="0085098D">
        <w:t xml:space="preserve"> </w:t>
      </w:r>
      <w:r w:rsidRPr="0085098D">
        <w:rPr>
          <w:b/>
          <w:bCs/>
        </w:rPr>
        <w:t>telefoni</w:t>
      </w:r>
      <w:r>
        <w:rPr>
          <w:b/>
          <w:bCs/>
        </w:rPr>
        <w:t xml:space="preserve"> o pc</w:t>
      </w:r>
      <w:r w:rsidRPr="0085098D">
        <w:t xml:space="preserve">. Chi tenti di farlo vedrà </w:t>
      </w:r>
      <w:r w:rsidRPr="0085098D">
        <w:rPr>
          <w:b/>
          <w:bCs/>
        </w:rPr>
        <w:t>annullata</w:t>
      </w:r>
      <w:r w:rsidRPr="0085098D">
        <w:t xml:space="preserve"> la sua prova.</w:t>
      </w:r>
    </w:p>
    <w:p w14:paraId="21416BA3" w14:textId="77777777" w:rsidR="00324068" w:rsidRPr="0085098D" w:rsidRDefault="00324068" w:rsidP="00324068">
      <w:pPr>
        <w:pStyle w:val="ListBullet"/>
        <w:numPr>
          <w:ilvl w:val="0"/>
          <w:numId w:val="1"/>
        </w:numPr>
      </w:pPr>
      <w:r w:rsidRPr="0085098D">
        <w:t xml:space="preserve">È ammessa la consultazione di </w:t>
      </w:r>
      <w:r w:rsidRPr="0085098D">
        <w:rPr>
          <w:b/>
          <w:bCs/>
        </w:rPr>
        <w:t>libri</w:t>
      </w:r>
      <w:r w:rsidRPr="0085098D">
        <w:t xml:space="preserve"> e</w:t>
      </w:r>
      <w:r w:rsidRPr="0085098D">
        <w:rPr>
          <w:b/>
          <w:bCs/>
        </w:rPr>
        <w:t xml:space="preserve"> appunti</w:t>
      </w:r>
      <w:r w:rsidRPr="0085098D">
        <w:t xml:space="preserve">, purché con </w:t>
      </w:r>
      <w:proofErr w:type="gramStart"/>
      <w:r w:rsidRPr="0085098D">
        <w:t>pacata</w:t>
      </w:r>
      <w:proofErr w:type="gramEnd"/>
      <w:r w:rsidRPr="0085098D">
        <w:t xml:space="preserve"> discrezione e senza disturbare.</w:t>
      </w:r>
    </w:p>
    <w:p w14:paraId="65CB1A4A" w14:textId="77777777" w:rsidR="00324068" w:rsidRPr="0085098D" w:rsidRDefault="00324068" w:rsidP="00324068">
      <w:pPr>
        <w:pStyle w:val="ListBullet"/>
        <w:numPr>
          <w:ilvl w:val="0"/>
          <w:numId w:val="1"/>
        </w:numPr>
      </w:pPr>
      <w:r w:rsidRPr="0085098D">
        <w:t xml:space="preserve">Qualsiasi </w:t>
      </w:r>
      <w:r w:rsidRPr="0085098D">
        <w:rPr>
          <w:b/>
          <w:bCs/>
        </w:rPr>
        <w:t>tentativo</w:t>
      </w:r>
      <w:r w:rsidRPr="0085098D">
        <w:t xml:space="preserve"> di comunicare con altri studenti comporta </w:t>
      </w:r>
      <w:r w:rsidRPr="0085098D">
        <w:rPr>
          <w:b/>
          <w:bCs/>
        </w:rPr>
        <w:t>l’espulsione</w:t>
      </w:r>
      <w:r w:rsidRPr="0085098D">
        <w:t xml:space="preserve"> dall’aula.</w:t>
      </w:r>
    </w:p>
    <w:p w14:paraId="3BBC8411" w14:textId="77777777" w:rsidR="00324068" w:rsidRPr="0085098D" w:rsidRDefault="00324068" w:rsidP="00324068">
      <w:pPr>
        <w:pStyle w:val="ListBullet"/>
        <w:numPr>
          <w:ilvl w:val="0"/>
          <w:numId w:val="1"/>
        </w:numPr>
      </w:pPr>
      <w:r w:rsidRPr="0085098D">
        <w:t xml:space="preserve">È possibile </w:t>
      </w:r>
      <w:r w:rsidRPr="00F40E61">
        <w:rPr>
          <w:b/>
        </w:rPr>
        <w:t>ritirarsi senza penalità</w:t>
      </w:r>
      <w:r w:rsidRPr="0085098D">
        <w:t>.</w:t>
      </w:r>
    </w:p>
    <w:p w14:paraId="4A234B54" w14:textId="77777777" w:rsidR="00614328" w:rsidRDefault="00324068" w:rsidP="00324068">
      <w:pPr>
        <w:pStyle w:val="ListBullet"/>
        <w:numPr>
          <w:ilvl w:val="0"/>
          <w:numId w:val="1"/>
        </w:numPr>
      </w:pPr>
      <w:r w:rsidRPr="0085098D">
        <w:t>Non è possibile lasciare l’aula conservando il tema della prova in corso.</w:t>
      </w:r>
    </w:p>
    <w:p w14:paraId="470DB679" w14:textId="77777777" w:rsidR="00D269A7" w:rsidRPr="00324068" w:rsidRDefault="00D269A7" w:rsidP="00120E5C">
      <w:pPr>
        <w:pStyle w:val="ListBullet"/>
        <w:numPr>
          <w:ilvl w:val="0"/>
          <w:numId w:val="0"/>
        </w:numPr>
      </w:pPr>
    </w:p>
    <w:p w14:paraId="741E1B71" w14:textId="77777777" w:rsidR="00AC210F" w:rsidRDefault="00046403" w:rsidP="00AC210F">
      <w:pPr>
        <w:rPr>
          <w:lang w:val="it-IT"/>
        </w:rPr>
      </w:pPr>
      <w:r>
        <w:rPr>
          <w:lang w:val="it-IT"/>
        </w:rPr>
        <w:br w:type="page"/>
      </w:r>
      <w:r w:rsidR="00AC210F">
        <w:rPr>
          <w:b/>
          <w:lang w:val="it-IT"/>
        </w:rPr>
        <w:lastRenderedPageBreak/>
        <w:t xml:space="preserve">Esercizio </w:t>
      </w:r>
      <w:r w:rsidR="005A1C03">
        <w:rPr>
          <w:b/>
          <w:lang w:val="it-IT"/>
        </w:rPr>
        <w:t>1</w:t>
      </w:r>
      <w:r w:rsidR="00AC210F">
        <w:rPr>
          <w:b/>
          <w:lang w:val="it-IT"/>
        </w:rPr>
        <w:t xml:space="preserve"> </w:t>
      </w:r>
      <w:r w:rsidR="005A2B69">
        <w:rPr>
          <w:lang w:val="it-IT"/>
        </w:rPr>
        <w:t>(7</w:t>
      </w:r>
      <w:r w:rsidR="00AC210F">
        <w:rPr>
          <w:lang w:val="it-IT"/>
        </w:rPr>
        <w:t xml:space="preserve"> punti)</w:t>
      </w:r>
    </w:p>
    <w:p w14:paraId="420FB5F0" w14:textId="77777777" w:rsidR="00D90909" w:rsidRDefault="00D90909" w:rsidP="00AC210F">
      <w:pPr>
        <w:rPr>
          <w:lang w:val="it-IT"/>
        </w:rPr>
      </w:pPr>
    </w:p>
    <w:p w14:paraId="6FC383A3" w14:textId="77777777" w:rsidR="00D23CDA" w:rsidDel="00C5404B" w:rsidRDefault="00D23CDA" w:rsidP="00AC210F">
      <w:pPr>
        <w:rPr>
          <w:del w:id="6" w:author="Elisabetta Di Nitto" w:date="2013-11-15T12:25:00Z"/>
          <w:lang w:val="it-IT"/>
        </w:rPr>
      </w:pPr>
      <w:proofErr w:type="gramStart"/>
      <w:r>
        <w:rPr>
          <w:lang w:val="it-IT"/>
        </w:rPr>
        <w:t xml:space="preserve">Si </w:t>
      </w:r>
      <w:proofErr w:type="gramEnd"/>
      <w:r>
        <w:rPr>
          <w:lang w:val="it-IT"/>
        </w:rPr>
        <w:t xml:space="preserve">implementi in </w:t>
      </w:r>
      <w:ins w:id="7" w:author="Riccardo Cattaneo" w:date="2014-01-29T15:35:00Z">
        <w:r w:rsidR="00443032">
          <w:rPr>
            <w:lang w:val="it-IT"/>
          </w:rPr>
          <w:t xml:space="preserve">MATALB </w:t>
        </w:r>
      </w:ins>
      <w:del w:id="8" w:author="Riccardo Cattaneo" w:date="2014-01-29T15:35:00Z">
        <w:r w:rsidDel="00443032">
          <w:rPr>
            <w:lang w:val="it-IT"/>
          </w:rPr>
          <w:delText xml:space="preserve">C </w:delText>
        </w:r>
      </w:del>
      <w:r>
        <w:rPr>
          <w:lang w:val="it-IT"/>
        </w:rPr>
        <w:t>un</w:t>
      </w:r>
      <w:ins w:id="9" w:author="Riccardo Cattaneo" w:date="2014-01-29T15:36:00Z">
        <w:r w:rsidR="00443032">
          <w:rPr>
            <w:lang w:val="it-IT"/>
          </w:rPr>
          <w:t>a funzione che</w:t>
        </w:r>
      </w:ins>
      <w:del w:id="10" w:author="Riccardo Cattaneo" w:date="2014-01-29T15:36:00Z">
        <w:r w:rsidDel="00443032">
          <w:rPr>
            <w:lang w:val="it-IT"/>
          </w:rPr>
          <w:delText xml:space="preserve"> programma che</w:delText>
        </w:r>
      </w:del>
      <w:ins w:id="11" w:author="Elisabetta Di Nitto" w:date="2013-11-18T10:48:00Z">
        <w:r w:rsidR="00564657">
          <w:rPr>
            <w:lang w:val="it-IT"/>
          </w:rPr>
          <w:t xml:space="preserve"> svolga l</w:t>
        </w:r>
        <w:del w:id="12" w:author="Riccardo Cattaneo" w:date="2014-01-31T00:40:00Z">
          <w:r w:rsidR="00564657" w:rsidDel="007B375F">
            <w:rPr>
              <w:lang w:val="it-IT"/>
            </w:rPr>
            <w:delText>e</w:delText>
          </w:r>
        </w:del>
      </w:ins>
      <w:ins w:id="13" w:author="Riccardo Cattaneo" w:date="2014-01-31T00:40:00Z">
        <w:r w:rsidR="007B375F">
          <w:rPr>
            <w:lang w:val="it-IT"/>
          </w:rPr>
          <w:t>a</w:t>
        </w:r>
      </w:ins>
      <w:ins w:id="14" w:author="Elisabetta Di Nitto" w:date="2013-11-18T10:48:00Z">
        <w:r w:rsidR="00564657">
          <w:rPr>
            <w:lang w:val="it-IT"/>
          </w:rPr>
          <w:t xml:space="preserve"> seguent</w:t>
        </w:r>
      </w:ins>
      <w:ins w:id="15" w:author="Riccardo Cattaneo" w:date="2014-01-31T00:42:00Z">
        <w:r w:rsidR="007B375F">
          <w:rPr>
            <w:lang w:val="it-IT"/>
          </w:rPr>
          <w:t>e</w:t>
        </w:r>
      </w:ins>
      <w:ins w:id="16" w:author="Riccardo Cattaneo" w:date="2014-01-31T00:40:00Z">
        <w:r w:rsidR="007B375F">
          <w:rPr>
            <w:lang w:val="it-IT"/>
          </w:rPr>
          <w:t xml:space="preserve"> </w:t>
        </w:r>
      </w:ins>
      <w:ins w:id="17" w:author="Elisabetta Di Nitto" w:date="2013-11-18T10:48:00Z">
        <w:del w:id="18" w:author="Riccardo Cattaneo" w:date="2014-01-31T00:40:00Z">
          <w:r w:rsidR="00564657" w:rsidDel="007B375F">
            <w:rPr>
              <w:lang w:val="it-IT"/>
            </w:rPr>
            <w:delText xml:space="preserve">i </w:delText>
          </w:r>
        </w:del>
        <w:r w:rsidR="00564657">
          <w:rPr>
            <w:lang w:val="it-IT"/>
          </w:rPr>
          <w:t>operazion</w:t>
        </w:r>
      </w:ins>
      <w:ins w:id="19" w:author="Riccardo Cattaneo" w:date="2014-01-31T00:40:00Z">
        <w:r w:rsidR="007B375F">
          <w:rPr>
            <w:lang w:val="it-IT"/>
          </w:rPr>
          <w:t>e</w:t>
        </w:r>
      </w:ins>
      <w:ins w:id="20" w:author="Elisabetta Di Nitto" w:date="2013-11-18T10:48:00Z">
        <w:del w:id="21" w:author="Riccardo Cattaneo" w:date="2014-01-31T00:40:00Z">
          <w:r w:rsidR="00564657" w:rsidDel="007B375F">
            <w:rPr>
              <w:lang w:val="it-IT"/>
            </w:rPr>
            <w:delText>i</w:delText>
          </w:r>
        </w:del>
      </w:ins>
      <w:ins w:id="22" w:author="Elisabetta Di Nitto" w:date="2013-11-15T12:03:00Z">
        <w:r w:rsidR="0027344F">
          <w:rPr>
            <w:lang w:val="it-IT"/>
          </w:rPr>
          <w:t>:</w:t>
        </w:r>
      </w:ins>
    </w:p>
    <w:p w14:paraId="3A9E010C" w14:textId="77777777" w:rsidR="00D23CDA" w:rsidRDefault="00D23CDA" w:rsidP="00AC210F">
      <w:pPr>
        <w:rPr>
          <w:lang w:val="it-IT"/>
        </w:rPr>
      </w:pPr>
    </w:p>
    <w:p w14:paraId="5A9AF483" w14:textId="2884F31E" w:rsidR="00D23CDA" w:rsidRPr="007955A2" w:rsidRDefault="007B375F" w:rsidP="007955A2">
      <w:pPr>
        <w:pStyle w:val="ListParagraph"/>
        <w:numPr>
          <w:ilvl w:val="0"/>
          <w:numId w:val="13"/>
        </w:numPr>
        <w:rPr>
          <w:lang w:val="it-IT"/>
        </w:rPr>
      </w:pPr>
      <w:ins w:id="23" w:author="Riccardo Cattaneo" w:date="2014-01-29T15:36:00Z">
        <w:r>
          <w:rPr>
            <w:lang w:val="it-IT"/>
          </w:rPr>
          <w:t>Riceve</w:t>
        </w:r>
        <w:r w:rsidR="00443032">
          <w:rPr>
            <w:lang w:val="it-IT"/>
          </w:rPr>
          <w:t xml:space="preserve"> in ingresso una matrice A di </w:t>
        </w:r>
        <w:proofErr w:type="spellStart"/>
        <w:r w:rsidR="00443032">
          <w:rPr>
            <w:lang w:val="it-IT"/>
          </w:rPr>
          <w:t>MxN</w:t>
        </w:r>
        <w:proofErr w:type="spellEnd"/>
        <w:r w:rsidR="00443032">
          <w:rPr>
            <w:lang w:val="it-IT"/>
          </w:rPr>
          <w:t xml:space="preserve"> elementi </w:t>
        </w:r>
      </w:ins>
      <w:ins w:id="24" w:author="Riccardo Cattaneo" w:date="2014-01-29T15:43:00Z">
        <w:r w:rsidR="00083A3E">
          <w:rPr>
            <w:lang w:val="it-IT"/>
          </w:rPr>
          <w:t xml:space="preserve">interi </w:t>
        </w:r>
      </w:ins>
      <w:proofErr w:type="gramStart"/>
      <w:ins w:id="25" w:author="Riccardo Cattaneo" w:date="2014-01-29T15:36:00Z">
        <w:r w:rsidR="00443032">
          <w:rPr>
            <w:lang w:val="it-IT"/>
          </w:rPr>
          <w:t>ed</w:t>
        </w:r>
        <w:proofErr w:type="gramEnd"/>
        <w:r w:rsidR="00443032">
          <w:rPr>
            <w:lang w:val="it-IT"/>
          </w:rPr>
          <w:t xml:space="preserve"> una matrice </w:t>
        </w:r>
      </w:ins>
      <w:ins w:id="26" w:author="Riccardo Cattaneo" w:date="2014-01-29T15:37:00Z">
        <w:r w:rsidR="00443032">
          <w:rPr>
            <w:lang w:val="it-IT"/>
          </w:rPr>
          <w:t xml:space="preserve">logica B di dimensione </w:t>
        </w:r>
      </w:ins>
      <w:proofErr w:type="spellStart"/>
      <w:ins w:id="27" w:author="Riccardo Cattaneo" w:date="2014-01-29T15:36:00Z">
        <w:r w:rsidR="00443032">
          <w:rPr>
            <w:lang w:val="it-IT"/>
          </w:rPr>
          <w:t>NxM</w:t>
        </w:r>
      </w:ins>
      <w:proofErr w:type="spellEnd"/>
      <w:ins w:id="28" w:author="Riccardo Cattaneo" w:date="2014-01-29T15:37:00Z">
        <w:r w:rsidR="00443032">
          <w:rPr>
            <w:lang w:val="it-IT"/>
          </w:rPr>
          <w:t>.</w:t>
        </w:r>
      </w:ins>
      <w:ins w:id="29" w:author="Riccardo Cattaneo" w:date="2014-01-29T15:57:00Z">
        <w:r w:rsidR="003F6B9F">
          <w:rPr>
            <w:lang w:val="it-IT"/>
          </w:rPr>
          <w:t xml:space="preserve"> </w:t>
        </w:r>
      </w:ins>
      <w:ins w:id="30" w:author="Riccardo Cattaneo" w:date="2014-01-31T01:06:00Z">
        <w:r w:rsidR="008E5FB2">
          <w:rPr>
            <w:lang w:val="it-IT"/>
          </w:rPr>
          <w:t xml:space="preserve">La funzione ritorna una matrice C. </w:t>
        </w:r>
      </w:ins>
      <w:del w:id="31" w:author="Elisabetta Di Nitto" w:date="2013-11-18T10:44:00Z">
        <w:r w:rsidR="00D23CDA" w:rsidRPr="007955A2" w:rsidDel="00564657">
          <w:rPr>
            <w:lang w:val="it-IT"/>
          </w:rPr>
          <w:delText>chieda</w:delText>
        </w:r>
      </w:del>
      <w:del w:id="32" w:author="Riccardo Cattaneo" w:date="2014-01-29T15:43:00Z">
        <w:r w:rsidR="00D23CDA" w:rsidRPr="007955A2" w:rsidDel="00083A3E">
          <w:rPr>
            <w:lang w:val="it-IT"/>
          </w:rPr>
          <w:delText xml:space="preserve"> </w:delText>
        </w:r>
      </w:del>
      <w:ins w:id="33" w:author="Elisabetta Di Nitto" w:date="2013-11-18T10:44:00Z">
        <w:del w:id="34" w:author="Riccardo Cattaneo" w:date="2014-01-29T15:43:00Z">
          <w:r w:rsidR="00564657" w:rsidDel="00083A3E">
            <w:rPr>
              <w:lang w:val="it-IT"/>
            </w:rPr>
            <w:delText>C</w:delText>
          </w:r>
          <w:r w:rsidR="00564657" w:rsidRPr="007955A2" w:rsidDel="00083A3E">
            <w:rPr>
              <w:lang w:val="it-IT"/>
            </w:rPr>
            <w:delText xml:space="preserve">hieda </w:delText>
          </w:r>
        </w:del>
      </w:ins>
      <w:del w:id="35" w:author="Riccardo Cattaneo" w:date="2014-01-29T15:43:00Z">
        <w:r w:rsidR="00D23CDA" w:rsidRPr="007955A2" w:rsidDel="00083A3E">
          <w:rPr>
            <w:lang w:val="it-IT"/>
          </w:rPr>
          <w:delText>all’utente di inserire due valori interi R e C (entrambi maggiori di 0 e non più grandi di 100)</w:delText>
        </w:r>
      </w:del>
      <w:ins w:id="36" w:author="Elisabetta Di Nitto" w:date="2013-11-18T10:44:00Z">
        <w:del w:id="37" w:author="Riccardo Cattaneo" w:date="2014-01-29T15:57:00Z">
          <w:r w:rsidR="00564657" w:rsidDel="003F6B9F">
            <w:rPr>
              <w:lang w:val="it-IT"/>
            </w:rPr>
            <w:delText xml:space="preserve">. </w:delText>
          </w:r>
        </w:del>
        <w:proofErr w:type="spellStart"/>
        <w:r w:rsidR="00564657">
          <w:t>N</w:t>
        </w:r>
        <w:r w:rsidR="00564657" w:rsidRPr="00B301F0">
          <w:t>el</w:t>
        </w:r>
        <w:proofErr w:type="spellEnd"/>
        <w:r w:rsidR="00564657" w:rsidRPr="00B301F0">
          <w:t xml:space="preserve"> </w:t>
        </w:r>
        <w:proofErr w:type="spellStart"/>
        <w:r w:rsidR="00564657" w:rsidRPr="00B301F0">
          <w:t>caso</w:t>
        </w:r>
        <w:proofErr w:type="spellEnd"/>
        <w:r w:rsidR="00564657" w:rsidRPr="00B301F0">
          <w:t xml:space="preserve"> di </w:t>
        </w:r>
        <w:proofErr w:type="spellStart"/>
        <w:r w:rsidR="00564657" w:rsidRPr="00B301F0">
          <w:t>inserimento</w:t>
        </w:r>
        <w:proofErr w:type="spellEnd"/>
        <w:r w:rsidR="00564657" w:rsidRPr="00B301F0">
          <w:t xml:space="preserve"> di </w:t>
        </w:r>
        <w:proofErr w:type="spellStart"/>
        <w:r w:rsidR="00564657" w:rsidRPr="00B301F0">
          <w:t>un</w:t>
        </w:r>
      </w:ins>
      <w:ins w:id="38" w:author="Riccardo Cattaneo" w:date="2014-01-29T15:43:00Z">
        <w:r w:rsidR="00083A3E">
          <w:t>a</w:t>
        </w:r>
      </w:ins>
      <w:proofErr w:type="spellEnd"/>
      <w:ins w:id="39" w:author="Elisabetta Di Nitto" w:date="2013-11-18T10:44:00Z">
        <w:r w:rsidR="00564657" w:rsidRPr="00B301F0">
          <w:t xml:space="preserve"> </w:t>
        </w:r>
      </w:ins>
      <w:proofErr w:type="spellStart"/>
      <w:ins w:id="40" w:author="Riccardo Cattaneo" w:date="2014-01-29T15:43:00Z">
        <w:r w:rsidR="00083A3E">
          <w:t>matrice</w:t>
        </w:r>
        <w:proofErr w:type="spellEnd"/>
        <w:r w:rsidR="00083A3E">
          <w:t xml:space="preserve"> non </w:t>
        </w:r>
        <w:proofErr w:type="spellStart"/>
        <w:r w:rsidR="00083A3E">
          <w:t>conforme</w:t>
        </w:r>
        <w:proofErr w:type="spellEnd"/>
        <w:r w:rsidR="00083A3E">
          <w:t xml:space="preserve"> </w:t>
        </w:r>
        <w:proofErr w:type="spellStart"/>
        <w:r w:rsidR="00083A3E">
          <w:t>alla</w:t>
        </w:r>
        <w:proofErr w:type="spellEnd"/>
        <w:r w:rsidR="00083A3E">
          <w:t xml:space="preserve"> </w:t>
        </w:r>
        <w:proofErr w:type="spellStart"/>
        <w:r w:rsidR="00083A3E">
          <w:t>specifica</w:t>
        </w:r>
        <w:proofErr w:type="spellEnd"/>
        <w:r w:rsidR="00083A3E">
          <w:t xml:space="preserve">, la </w:t>
        </w:r>
        <w:proofErr w:type="spellStart"/>
        <w:r w:rsidR="00083A3E">
          <w:t>funzione</w:t>
        </w:r>
        <w:proofErr w:type="spellEnd"/>
        <w:r w:rsidR="00083A3E">
          <w:t xml:space="preserve"> </w:t>
        </w:r>
        <w:proofErr w:type="spellStart"/>
        <w:r w:rsidR="00083A3E">
          <w:t>segnala</w:t>
        </w:r>
        <w:proofErr w:type="spellEnd"/>
        <w:r w:rsidR="00083A3E">
          <w:t xml:space="preserve"> un </w:t>
        </w:r>
        <w:proofErr w:type="spellStart"/>
        <w:r w:rsidR="00083A3E">
          <w:t>errore</w:t>
        </w:r>
        <w:proofErr w:type="spellEnd"/>
        <w:r w:rsidR="00083A3E">
          <w:t xml:space="preserve"> e </w:t>
        </w:r>
        <w:proofErr w:type="spellStart"/>
        <w:r w:rsidR="00083A3E">
          <w:t>ritorna</w:t>
        </w:r>
        <w:proofErr w:type="spellEnd"/>
        <w:r w:rsidR="00083A3E">
          <w:t>.</w:t>
        </w:r>
        <w:r w:rsidR="00083A3E" w:rsidRPr="00B301F0" w:rsidDel="00083A3E">
          <w:t xml:space="preserve"> </w:t>
        </w:r>
      </w:ins>
      <w:proofErr w:type="gramStart"/>
      <w:ins w:id="41" w:author="Riccardo Cattaneo" w:date="2014-01-29T16:00:00Z">
        <w:r w:rsidR="0010521A">
          <w:t xml:space="preserve">NON </w:t>
        </w:r>
        <w:proofErr w:type="spellStart"/>
        <w:r w:rsidR="0010521A">
          <w:t>usare</w:t>
        </w:r>
        <w:proofErr w:type="spellEnd"/>
        <w:proofErr w:type="gramEnd"/>
        <w:r w:rsidR="0010521A">
          <w:t xml:space="preserve"> la </w:t>
        </w:r>
        <w:proofErr w:type="spellStart"/>
        <w:r w:rsidR="0010521A">
          <w:t>funzione</w:t>
        </w:r>
        <w:proofErr w:type="spellEnd"/>
        <w:r w:rsidR="0010521A">
          <w:t xml:space="preserve"> </w:t>
        </w:r>
        <w:proofErr w:type="spellStart"/>
        <w:r w:rsidR="0010521A">
          <w:t>logica</w:t>
        </w:r>
        <w:proofErr w:type="spellEnd"/>
        <w:r w:rsidR="0010521A">
          <w:t xml:space="preserve"> </w:t>
        </w:r>
        <w:proofErr w:type="spellStart"/>
        <w:r w:rsidR="0010521A" w:rsidRPr="0010521A">
          <w:rPr>
            <w:rFonts w:ascii="Andale Mono" w:hAnsi="Andale Mono"/>
            <w:rPrChange w:id="42" w:author="Riccardo Cattaneo" w:date="2014-01-29T16:01:00Z">
              <w:rPr/>
            </w:rPrChange>
          </w:rPr>
          <w:t>islogical</w:t>
        </w:r>
        <w:proofErr w:type="spellEnd"/>
        <w:r w:rsidR="0010521A">
          <w:t xml:space="preserve"> per </w:t>
        </w:r>
        <w:proofErr w:type="spellStart"/>
        <w:r w:rsidR="0010521A">
          <w:t>verificare</w:t>
        </w:r>
        <w:proofErr w:type="spellEnd"/>
        <w:r w:rsidR="0010521A">
          <w:t xml:space="preserve"> se B é </w:t>
        </w:r>
        <w:proofErr w:type="spellStart"/>
        <w:r w:rsidR="0010521A">
          <w:t>logica</w:t>
        </w:r>
      </w:ins>
      <w:proofErr w:type="spellEnd"/>
      <w:ins w:id="43" w:author="Riccardo Cattaneo" w:date="2014-01-29T16:01:00Z">
        <w:r w:rsidR="0010521A">
          <w:t xml:space="preserve">, ma </w:t>
        </w:r>
        <w:proofErr w:type="spellStart"/>
        <w:r w:rsidR="0010521A">
          <w:t>esprimere</w:t>
        </w:r>
      </w:ins>
      <w:proofErr w:type="spellEnd"/>
      <w:ins w:id="44" w:author="Riccardo Cattaneo" w:date="2014-01-29T16:02:00Z">
        <w:r w:rsidR="0010521A">
          <w:t xml:space="preserve"> </w:t>
        </w:r>
        <w:proofErr w:type="spellStart"/>
        <w:r w:rsidR="0010521A">
          <w:t>esplicitamente</w:t>
        </w:r>
      </w:ins>
      <w:proofErr w:type="spellEnd"/>
      <w:ins w:id="45" w:author="Riccardo Cattaneo" w:date="2014-01-29T16:01:00Z">
        <w:r w:rsidR="0010521A">
          <w:t xml:space="preserve"> l</w:t>
        </w:r>
      </w:ins>
      <w:ins w:id="46" w:author="Riccardo Cattaneo" w:date="2014-01-31T00:45:00Z">
        <w:r>
          <w:t xml:space="preserve">a </w:t>
        </w:r>
        <w:proofErr w:type="spellStart"/>
        <w:r>
          <w:t>condizione</w:t>
        </w:r>
        <w:proofErr w:type="spellEnd"/>
        <w:r>
          <w:t xml:space="preserve"> </w:t>
        </w:r>
        <w:proofErr w:type="spellStart"/>
        <w:r>
          <w:t>equivalente</w:t>
        </w:r>
        <w:proofErr w:type="spellEnd"/>
        <w:r>
          <w:t>.</w:t>
        </w:r>
      </w:ins>
      <w:ins w:id="47" w:author="Elisabetta Di Nitto" w:date="2013-11-18T10:44:00Z">
        <w:del w:id="48" w:author="Riccardo Cattaneo" w:date="2014-01-29T15:43:00Z">
          <w:r w:rsidR="00564657" w:rsidRPr="00B301F0" w:rsidDel="00083A3E">
            <w:delText xml:space="preserve">valore non ammissibile, </w:delText>
          </w:r>
        </w:del>
      </w:ins>
      <w:ins w:id="49" w:author="Elisabetta Di Nitto" w:date="2013-11-18T10:48:00Z">
        <w:del w:id="50" w:author="Riccardo Cattaneo" w:date="2014-01-29T15:43:00Z">
          <w:r w:rsidR="00564657" w:rsidDel="00083A3E">
            <w:delText xml:space="preserve">il programma </w:delText>
          </w:r>
        </w:del>
      </w:ins>
      <w:ins w:id="51" w:author="Elisabetta Di Nitto" w:date="2013-11-18T10:44:00Z">
        <w:del w:id="52" w:author="Riccardo Cattaneo" w:date="2014-01-29T15:43:00Z">
          <w:r w:rsidR="00564657" w:rsidRPr="00B301F0" w:rsidDel="00083A3E">
            <w:delText>deve chie</w:delText>
          </w:r>
        </w:del>
      </w:ins>
      <w:ins w:id="53" w:author="Elisabetta Di Nitto" w:date="2013-11-18T10:48:00Z">
        <w:del w:id="54" w:author="Riccardo Cattaneo" w:date="2014-01-29T15:43:00Z">
          <w:r w:rsidR="00564657" w:rsidDel="00083A3E">
            <w:delText>dere</w:delText>
          </w:r>
        </w:del>
      </w:ins>
      <w:ins w:id="55" w:author="Elisabetta Di Nitto" w:date="2013-11-18T10:44:00Z">
        <w:del w:id="56" w:author="Riccardo Cattaneo" w:date="2014-01-29T15:43:00Z">
          <w:r w:rsidR="00564657" w:rsidRPr="00B301F0" w:rsidDel="00083A3E">
            <w:delText xml:space="preserve"> all’utente di immettere nuovamente il valore</w:delText>
          </w:r>
          <w:r w:rsidR="00564657" w:rsidDel="00083A3E">
            <w:delText>.</w:delText>
          </w:r>
        </w:del>
      </w:ins>
      <w:del w:id="57" w:author="Riccardo Cattaneo" w:date="2014-01-29T15:43:00Z">
        <w:r w:rsidR="0057504F" w:rsidDel="00083A3E">
          <w:rPr>
            <w:lang w:val="it-IT"/>
          </w:rPr>
          <w:delText>;</w:delText>
        </w:r>
      </w:del>
    </w:p>
    <w:p w14:paraId="05A3268D" w14:textId="77777777" w:rsidR="00D90909" w:rsidRPr="00564657" w:rsidDel="00083A3E" w:rsidRDefault="00D23CDA" w:rsidP="007955A2">
      <w:pPr>
        <w:pStyle w:val="ListParagraph"/>
        <w:numPr>
          <w:ilvl w:val="0"/>
          <w:numId w:val="13"/>
        </w:numPr>
        <w:rPr>
          <w:del w:id="58" w:author="Riccardo Cattaneo" w:date="2014-01-29T15:43:00Z"/>
          <w:lang w:val="it-IT"/>
          <w:rPrChange w:id="59" w:author="Elisabetta Di Nitto" w:date="2013-11-18T10:49:00Z">
            <w:rPr>
              <w:del w:id="60" w:author="Riccardo Cattaneo" w:date="2014-01-29T15:43:00Z"/>
            </w:rPr>
          </w:rPrChange>
        </w:rPr>
      </w:pPr>
      <w:del w:id="61" w:author="Riccardo Cattaneo" w:date="2014-01-29T15:43:00Z">
        <w:r w:rsidRPr="007955A2" w:rsidDel="00083A3E">
          <w:rPr>
            <w:lang w:val="it-IT"/>
          </w:rPr>
          <w:delText xml:space="preserve">chieda </w:delText>
        </w:r>
      </w:del>
      <w:ins w:id="62" w:author="Elisabetta Di Nitto" w:date="2013-11-18T10:48:00Z">
        <w:del w:id="63" w:author="Riccardo Cattaneo" w:date="2014-01-29T15:43:00Z">
          <w:r w:rsidR="00564657" w:rsidDel="00083A3E">
            <w:rPr>
              <w:lang w:val="it-IT"/>
            </w:rPr>
            <w:delText>C</w:delText>
          </w:r>
          <w:r w:rsidR="00564657" w:rsidRPr="007955A2" w:rsidDel="00083A3E">
            <w:rPr>
              <w:lang w:val="it-IT"/>
            </w:rPr>
            <w:delText xml:space="preserve">hieda </w:delText>
          </w:r>
        </w:del>
      </w:ins>
      <w:del w:id="64" w:author="Riccardo Cattaneo" w:date="2014-01-29T15:43:00Z">
        <w:r w:rsidRPr="007955A2" w:rsidDel="00083A3E">
          <w:rPr>
            <w:lang w:val="it-IT"/>
          </w:rPr>
          <w:delText>all’utente di popolare una matrice M</w:delText>
        </w:r>
        <w:r w:rsidR="0057504F" w:rsidDel="00083A3E">
          <w:rPr>
            <w:lang w:val="it-IT"/>
          </w:rPr>
          <w:delText xml:space="preserve"> di dimensioni </w:delText>
        </w:r>
      </w:del>
      <w:ins w:id="65" w:author="Daniele Loiacono" w:date="2013-11-14T12:45:00Z">
        <w:del w:id="66" w:author="Riccardo Cattaneo" w:date="2014-01-29T15:43:00Z">
          <w:r w:rsidR="002536E8" w:rsidDel="00083A3E">
            <w:rPr>
              <w:lang w:val="it-IT"/>
            </w:rPr>
            <w:delText>mass</w:delText>
          </w:r>
        </w:del>
      </w:ins>
      <w:ins w:id="67" w:author="Daniele Loiacono" w:date="2013-11-14T12:46:00Z">
        <w:del w:id="68" w:author="Riccardo Cattaneo" w:date="2014-01-29T15:43:00Z">
          <w:r w:rsidR="002536E8" w:rsidDel="00083A3E">
            <w:rPr>
              <w:lang w:val="it-IT"/>
            </w:rPr>
            <w:delText>i</w:delText>
          </w:r>
        </w:del>
      </w:ins>
      <w:ins w:id="69" w:author="Daniele Loiacono" w:date="2013-11-14T12:45:00Z">
        <w:del w:id="70" w:author="Riccardo Cattaneo" w:date="2014-01-29T15:43:00Z">
          <w:r w:rsidR="002536E8" w:rsidDel="00083A3E">
            <w:rPr>
              <w:lang w:val="it-IT"/>
            </w:rPr>
            <w:delText>ma</w:delText>
          </w:r>
        </w:del>
      </w:ins>
      <w:ins w:id="71" w:author="Elisabetta Di Nitto" w:date="2013-11-15T12:03:00Z">
        <w:del w:id="72" w:author="Riccardo Cattaneo" w:date="2014-01-29T15:43:00Z">
          <w:r w:rsidR="0027344F" w:rsidDel="00083A3E">
            <w:rPr>
              <w:lang w:val="it-IT"/>
            </w:rPr>
            <w:delText>e</w:delText>
          </w:r>
        </w:del>
      </w:ins>
      <w:ins w:id="73" w:author="Daniele Loiacono" w:date="2013-11-14T12:45:00Z">
        <w:del w:id="74" w:author="Riccardo Cattaneo" w:date="2014-01-29T15:43:00Z">
          <w:r w:rsidR="002536E8" w:rsidDel="00083A3E">
            <w:rPr>
              <w:lang w:val="it-IT"/>
            </w:rPr>
            <w:delText xml:space="preserve"> </w:delText>
          </w:r>
        </w:del>
      </w:ins>
      <w:del w:id="75" w:author="Riccardo Cattaneo" w:date="2014-01-29T15:43:00Z">
        <w:r w:rsidR="0057504F" w:rsidDel="00083A3E">
          <w:rPr>
            <w:lang w:val="it-IT"/>
          </w:rPr>
          <w:delText>100x100</w:delText>
        </w:r>
        <w:r w:rsidRPr="007955A2" w:rsidDel="00083A3E">
          <w:rPr>
            <w:lang w:val="it-IT"/>
          </w:rPr>
          <w:delText xml:space="preserve"> con RxC interi positivi</w:delText>
        </w:r>
        <w:r w:rsidR="0057504F" w:rsidDel="00083A3E">
          <w:rPr>
            <w:lang w:val="it-IT"/>
          </w:rPr>
          <w:delText xml:space="preserve"> letti da tastiera;</w:delText>
        </w:r>
      </w:del>
      <w:ins w:id="76" w:author="Elisabetta Di Nitto" w:date="2013-11-18T10:48:00Z">
        <w:del w:id="77" w:author="Riccardo Cattaneo" w:date="2014-01-29T15:43:00Z">
          <w:r w:rsidR="00564657" w:rsidDel="00083A3E">
            <w:rPr>
              <w:lang w:val="it-IT"/>
            </w:rPr>
            <w:delText xml:space="preserve">. </w:delText>
          </w:r>
          <w:r w:rsidR="00564657" w:rsidDel="00083A3E">
            <w:delText>N</w:delText>
          </w:r>
          <w:r w:rsidR="00564657" w:rsidRPr="00B301F0" w:rsidDel="00083A3E">
            <w:delText xml:space="preserve">el caso di inserimento di un valore non ammissibile, </w:delText>
          </w:r>
          <w:r w:rsidR="00564657" w:rsidDel="00083A3E">
            <w:delText xml:space="preserve">il programma </w:delText>
          </w:r>
          <w:r w:rsidR="00564657" w:rsidRPr="00B301F0" w:rsidDel="00083A3E">
            <w:delText>deve chie</w:delText>
          </w:r>
          <w:r w:rsidR="00564657" w:rsidDel="00083A3E">
            <w:delText>dere</w:delText>
          </w:r>
          <w:r w:rsidR="00564657" w:rsidRPr="00B301F0" w:rsidDel="00083A3E">
            <w:delText xml:space="preserve"> all’utente di immettere nuovamente il valore</w:delText>
          </w:r>
          <w:r w:rsidR="00564657" w:rsidDel="00083A3E">
            <w:delText>.</w:delText>
          </w:r>
        </w:del>
      </w:ins>
    </w:p>
    <w:p w14:paraId="5F0AA458" w14:textId="77777777" w:rsidR="00564657" w:rsidDel="007B375F" w:rsidRDefault="00564657">
      <w:pPr>
        <w:pStyle w:val="ListParagraph"/>
        <w:numPr>
          <w:ilvl w:val="0"/>
          <w:numId w:val="13"/>
        </w:numPr>
        <w:rPr>
          <w:ins w:id="78" w:author="Elisabetta Di Nitto" w:date="2013-11-18T10:49:00Z"/>
          <w:del w:id="79" w:author="Riccardo Cattaneo" w:date="2014-01-31T00:41:00Z"/>
          <w:lang w:val="it-IT"/>
        </w:rPr>
        <w:pPrChange w:id="80" w:author="Daniele Loiacono" w:date="2013-11-18T10:00:00Z">
          <w:pPr/>
        </w:pPrChange>
      </w:pPr>
    </w:p>
    <w:p w14:paraId="364FBBDB" w14:textId="77777777" w:rsidR="00623DEA" w:rsidRPr="007955A2" w:rsidDel="003F6B9F" w:rsidRDefault="00564657" w:rsidP="007955A2">
      <w:pPr>
        <w:pStyle w:val="ListParagraph"/>
        <w:numPr>
          <w:ilvl w:val="0"/>
          <w:numId w:val="13"/>
        </w:numPr>
        <w:rPr>
          <w:ins w:id="81" w:author="Daniele Loiacono" w:date="2013-11-18T10:00:00Z"/>
          <w:del w:id="82" w:author="Riccardo Cattaneo" w:date="2014-01-29T15:50:00Z"/>
          <w:lang w:val="it-IT"/>
        </w:rPr>
      </w:pPr>
      <w:ins w:id="83" w:author="Elisabetta Di Nitto" w:date="2013-11-18T10:49:00Z">
        <w:del w:id="84" w:author="Riccardo Cattaneo" w:date="2014-01-29T15:50:00Z">
          <w:r w:rsidDel="003F6B9F">
            <w:rPr>
              <w:lang w:val="it-IT"/>
            </w:rPr>
            <w:delText xml:space="preserve">Individui la </w:delText>
          </w:r>
        </w:del>
      </w:ins>
      <w:ins w:id="85" w:author="Elisabetta Di Nitto" w:date="2013-11-18T12:01:00Z">
        <w:del w:id="86" w:author="Riccardo Cattaneo" w:date="2014-01-29T15:50:00Z">
          <w:r w:rsidR="00D8423F" w:rsidDel="003F6B9F">
            <w:rPr>
              <w:lang w:val="it-IT"/>
            </w:rPr>
            <w:delText>riga</w:delText>
          </w:r>
        </w:del>
      </w:ins>
      <w:ins w:id="87" w:author="Elisabetta Di Nitto" w:date="2013-11-18T10:49:00Z">
        <w:del w:id="88" w:author="Riccardo Cattaneo" w:date="2014-01-29T15:50:00Z">
          <w:r w:rsidDel="003F6B9F">
            <w:rPr>
              <w:lang w:val="it-IT"/>
            </w:rPr>
            <w:delText xml:space="preserve"> di M con il minor numero di valori dispari e stampi a video tale numero. Per </w:delText>
          </w:r>
          <w:r w:rsidDel="003F6B9F">
            <w:rPr>
              <w:u w:val="single"/>
              <w:lang w:val="it-IT"/>
            </w:rPr>
            <w:delText>e</w:delText>
          </w:r>
          <w:r w:rsidRPr="00B301F0" w:rsidDel="003F6B9F">
            <w:rPr>
              <w:u w:val="single"/>
              <w:lang w:val="it-IT"/>
            </w:rPr>
            <w:delText>sempio</w:delText>
          </w:r>
          <w:r w:rsidDel="003F6B9F">
            <w:rPr>
              <w:u w:val="single"/>
              <w:lang w:val="it-IT"/>
            </w:rPr>
            <w:delText>:</w:delText>
          </w:r>
        </w:del>
      </w:ins>
    </w:p>
    <w:p w14:paraId="2BE68C03" w14:textId="77777777" w:rsidR="00623DEA" w:rsidRPr="00D8423F" w:rsidDel="003F6B9F" w:rsidRDefault="00623DEA">
      <w:pPr>
        <w:pStyle w:val="ListParagraph"/>
        <w:numPr>
          <w:ilvl w:val="0"/>
          <w:numId w:val="13"/>
        </w:numPr>
        <w:rPr>
          <w:ins w:id="89" w:author="Daniele Loiacono" w:date="2013-11-18T10:00:00Z"/>
          <w:del w:id="90" w:author="Riccardo Cattaneo" w:date="2014-01-29T15:50:00Z"/>
          <w:lang w:val="it-IT"/>
        </w:rPr>
        <w:pPrChange w:id="91" w:author="Daniele Loiacono" w:date="2013-11-18T10:00:00Z">
          <w:pPr/>
        </w:pPrChange>
      </w:pPr>
      <w:ins w:id="92" w:author="Daniele Loiacono" w:date="2013-11-18T10:00:00Z">
        <w:del w:id="93" w:author="Riccardo Cattaneo" w:date="2014-01-29T15:50:00Z">
          <w:r w:rsidRPr="00564657" w:rsidDel="003F6B9F">
            <w:rPr>
              <w:lang w:val="it-IT"/>
            </w:rPr>
            <w:delText xml:space="preserve">stampi a video il minor numero di elementi dispari contenuti in una </w:delText>
          </w:r>
          <w:r w:rsidRPr="00D8423F" w:rsidDel="003F6B9F">
            <w:rPr>
              <w:lang w:val="it-IT"/>
            </w:rPr>
            <w:delText>riga della matrice M.</w:delText>
          </w:r>
        </w:del>
      </w:ins>
    </w:p>
    <w:p w14:paraId="4696258F" w14:textId="77777777" w:rsidR="00623DEA" w:rsidRPr="00564657" w:rsidDel="003F6B9F" w:rsidRDefault="00623DEA">
      <w:pPr>
        <w:pStyle w:val="ListParagraph"/>
        <w:rPr>
          <w:ins w:id="94" w:author="Daniele Loiacono" w:date="2013-11-18T10:00:00Z"/>
          <w:del w:id="95" w:author="Riccardo Cattaneo" w:date="2014-01-29T15:50:00Z"/>
          <w:lang w:val="it-IT"/>
        </w:rPr>
        <w:pPrChange w:id="96" w:author="Elisabetta Di Nitto" w:date="2013-11-18T10:49:00Z">
          <w:pPr/>
        </w:pPrChange>
      </w:pPr>
    </w:p>
    <w:p w14:paraId="092BA9F5" w14:textId="77777777" w:rsidR="00C5404B" w:rsidRPr="007955A2" w:rsidDel="003F6B9F" w:rsidRDefault="00C667FF">
      <w:pPr>
        <w:pStyle w:val="ListParagraph"/>
        <w:rPr>
          <w:del w:id="97" w:author="Riccardo Cattaneo" w:date="2014-01-29T15:50:00Z"/>
          <w:lang w:val="it-IT"/>
        </w:rPr>
        <w:pPrChange w:id="98" w:author="Elisabetta Di Nitto" w:date="2013-11-18T10:49:00Z">
          <w:pPr>
            <w:pStyle w:val="ListParagraph"/>
            <w:numPr>
              <w:numId w:val="13"/>
            </w:numPr>
            <w:ind w:hanging="360"/>
          </w:pPr>
        </w:pPrChange>
      </w:pPr>
      <w:del w:id="99" w:author="Riccardo Cattaneo" w:date="2014-01-29T15:50:00Z">
        <w:r w:rsidRPr="007955A2" w:rsidDel="003F6B9F">
          <w:rPr>
            <w:lang w:val="it-IT"/>
          </w:rPr>
          <w:delText>scandisca</w:delText>
        </w:r>
        <w:r w:rsidR="00D23CDA" w:rsidRPr="007955A2" w:rsidDel="003F6B9F">
          <w:rPr>
            <w:lang w:val="it-IT"/>
          </w:rPr>
          <w:delText xml:space="preserve"> la matrice M,</w:delText>
        </w:r>
        <w:r w:rsidRPr="007955A2" w:rsidDel="003F6B9F">
          <w:rPr>
            <w:lang w:val="it-IT"/>
          </w:rPr>
          <w:delText xml:space="preserve"> riga per riga,</w:delText>
        </w:r>
        <w:r w:rsidR="00D23CDA" w:rsidRPr="007955A2" w:rsidDel="003F6B9F">
          <w:rPr>
            <w:lang w:val="it-IT"/>
          </w:rPr>
          <w:delText xml:space="preserve"> </w:delText>
        </w:r>
        <w:r w:rsidRPr="007955A2" w:rsidDel="003F6B9F">
          <w:rPr>
            <w:lang w:val="it-IT"/>
          </w:rPr>
          <w:delText>e inserisca in un array A tutti gli elementi</w:delText>
        </w:r>
        <w:r w:rsidR="00D23CDA" w:rsidRPr="007955A2" w:rsidDel="003F6B9F">
          <w:rPr>
            <w:lang w:val="it-IT"/>
          </w:rPr>
          <w:delText xml:space="preserve"> </w:delText>
        </w:r>
        <w:r w:rsidR="0057504F" w:rsidDel="003F6B9F">
          <w:rPr>
            <w:lang w:val="it-IT"/>
          </w:rPr>
          <w:delText xml:space="preserve">pari che incontra in </w:delText>
        </w:r>
        <w:r w:rsidR="00D23CDA" w:rsidRPr="007955A2" w:rsidDel="003F6B9F">
          <w:rPr>
            <w:lang w:val="it-IT"/>
          </w:rPr>
          <w:delText>M</w:delText>
        </w:r>
      </w:del>
    </w:p>
    <w:p w14:paraId="6B23C8A9" w14:textId="77777777" w:rsidR="00C667FF" w:rsidRPr="00564657" w:rsidDel="003F6B9F" w:rsidRDefault="00C667FF">
      <w:pPr>
        <w:pStyle w:val="ListParagraph"/>
        <w:rPr>
          <w:del w:id="100" w:author="Riccardo Cattaneo" w:date="2014-01-29T15:50:00Z"/>
          <w:lang w:val="it-IT"/>
        </w:rPr>
        <w:pPrChange w:id="101" w:author="Elisabetta Di Nitto" w:date="2013-11-18T10:49:00Z">
          <w:pPr/>
        </w:pPrChange>
      </w:pPr>
    </w:p>
    <w:p w14:paraId="56D5DF1F" w14:textId="77777777" w:rsidR="00C667FF" w:rsidRPr="00564657" w:rsidDel="003F6B9F" w:rsidRDefault="00C667FF">
      <w:pPr>
        <w:pStyle w:val="ListParagraph"/>
        <w:numPr>
          <w:ilvl w:val="0"/>
          <w:numId w:val="13"/>
        </w:numPr>
        <w:rPr>
          <w:ins w:id="102" w:author="Daniele Loiacono" w:date="2013-11-18T10:01:00Z"/>
          <w:del w:id="103" w:author="Riccardo Cattaneo" w:date="2014-01-29T15:50:00Z"/>
          <w:u w:val="single"/>
          <w:lang w:val="it-IT"/>
          <w:rPrChange w:id="104" w:author="Elisabetta Di Nitto" w:date="2013-11-18T10:49:00Z">
            <w:rPr>
              <w:ins w:id="105" w:author="Daniele Loiacono" w:date="2013-11-18T10:01:00Z"/>
              <w:del w:id="106" w:author="Riccardo Cattaneo" w:date="2014-01-29T15:50:00Z"/>
              <w:lang w:val="it-IT"/>
            </w:rPr>
          </w:rPrChange>
        </w:rPr>
        <w:pPrChange w:id="107" w:author="Elisabetta Di Nitto" w:date="2013-11-18T10:49:00Z">
          <w:pPr/>
        </w:pPrChange>
      </w:pPr>
      <w:del w:id="108" w:author="Riccardo Cattaneo" w:date="2014-01-29T15:50:00Z">
        <w:r w:rsidRPr="00564657" w:rsidDel="003F6B9F">
          <w:rPr>
            <w:u w:val="single"/>
            <w:lang w:val="it-IT"/>
            <w:rPrChange w:id="109" w:author="Elisabetta Di Nitto" w:date="2013-11-18T10:49:00Z">
              <w:rPr>
                <w:lang w:val="it-IT"/>
              </w:rPr>
            </w:rPrChange>
          </w:rPr>
          <w:delText>Esempio</w:delText>
        </w:r>
      </w:del>
    </w:p>
    <w:p w14:paraId="65DD9F78" w14:textId="77777777" w:rsidR="00623DEA" w:rsidRPr="00564657" w:rsidRDefault="003F6B9F">
      <w:pPr>
        <w:pStyle w:val="ListParagraph"/>
        <w:numPr>
          <w:ilvl w:val="0"/>
          <w:numId w:val="13"/>
        </w:numPr>
        <w:rPr>
          <w:ins w:id="110" w:author="Daniele Loiacono" w:date="2013-11-18T10:01:00Z"/>
          <w:u w:val="single"/>
          <w:lang w:val="it-IT"/>
          <w:rPrChange w:id="111" w:author="Elisabetta Di Nitto" w:date="2013-11-18T10:49:00Z">
            <w:rPr>
              <w:ins w:id="112" w:author="Daniele Loiacono" w:date="2013-11-18T10:01:00Z"/>
              <w:lang w:val="it-IT"/>
            </w:rPr>
          </w:rPrChange>
        </w:rPr>
        <w:pPrChange w:id="113" w:author="Elisabetta Di Nitto" w:date="2013-11-18T10:49:00Z">
          <w:pPr/>
        </w:pPrChange>
      </w:pPr>
      <w:ins w:id="114" w:author="Riccardo Cattaneo" w:date="2014-01-29T15:50:00Z">
        <w:r>
          <w:rPr>
            <w:lang w:val="it-IT"/>
          </w:rPr>
          <w:t xml:space="preserve">Se il minimo della matrice A è minore </w:t>
        </w:r>
      </w:ins>
      <w:ins w:id="115" w:author="Riccardo Cattaneo" w:date="2014-01-29T15:54:00Z">
        <w:r>
          <w:rPr>
            <w:lang w:val="it-IT"/>
          </w:rPr>
          <w:t xml:space="preserve">o uguale </w:t>
        </w:r>
      </w:ins>
      <w:ins w:id="116" w:author="Riccardo Cattaneo" w:date="2014-01-29T15:50:00Z">
        <w:r>
          <w:rPr>
            <w:lang w:val="it-IT"/>
          </w:rPr>
          <w:t xml:space="preserve">alla somma degli elementi di B, allora C è una matrice </w:t>
        </w:r>
      </w:ins>
      <w:ins w:id="117" w:author="Riccardo Cattaneo" w:date="2014-01-29T15:54:00Z">
        <w:r>
          <w:rPr>
            <w:lang w:val="it-IT"/>
          </w:rPr>
          <w:t xml:space="preserve">di dimensione </w:t>
        </w:r>
        <w:proofErr w:type="spellStart"/>
        <w:r>
          <w:rPr>
            <w:lang w:val="it-IT"/>
          </w:rPr>
          <w:t>MxN</w:t>
        </w:r>
        <w:proofErr w:type="spellEnd"/>
        <w:r>
          <w:rPr>
            <w:lang w:val="it-IT"/>
          </w:rPr>
          <w:t xml:space="preserve"> i cui elem</w:t>
        </w:r>
      </w:ins>
      <w:ins w:id="118" w:author="Riccardo Cattaneo" w:date="2014-01-31T00:44:00Z">
        <w:r w:rsidR="007B375F">
          <w:rPr>
            <w:lang w:val="it-IT"/>
          </w:rPr>
          <w:t>e</w:t>
        </w:r>
      </w:ins>
      <w:ins w:id="119" w:author="Riccardo Cattaneo" w:date="2014-01-29T15:54:00Z">
        <w:r>
          <w:rPr>
            <w:lang w:val="it-IT"/>
          </w:rPr>
          <w:t xml:space="preserve">nti </w:t>
        </w:r>
      </w:ins>
      <w:ins w:id="120" w:author="Riccardo Cattaneo" w:date="2014-01-31T00:44:00Z">
        <w:r w:rsidR="007B375F">
          <w:rPr>
            <w:lang w:val="it-IT"/>
          </w:rPr>
          <w:t>in posizione (i</w:t>
        </w:r>
        <w:proofErr w:type="gramStart"/>
        <w:r w:rsidR="007B375F">
          <w:rPr>
            <w:lang w:val="it-IT"/>
          </w:rPr>
          <w:t xml:space="preserve">, </w:t>
        </w:r>
        <w:proofErr w:type="gramEnd"/>
        <w:r w:rsidR="007B375F">
          <w:rPr>
            <w:lang w:val="it-IT"/>
          </w:rPr>
          <w:t>j) sono gli elementi di A in posizione(i, j)</w:t>
        </w:r>
      </w:ins>
      <w:ins w:id="121" w:author="Riccardo Cattaneo" w:date="2014-01-29T15:54:00Z">
        <w:r>
          <w:rPr>
            <w:lang w:val="it-IT"/>
          </w:rPr>
          <w:t>, ridotti del valore minimo di A</w:t>
        </w:r>
      </w:ins>
      <w:ins w:id="122" w:author="Riccardo Cattaneo" w:date="2014-01-31T00:44:00Z">
        <w:r w:rsidR="007B375F">
          <w:rPr>
            <w:lang w:val="it-IT"/>
          </w:rPr>
          <w:t>.</w:t>
        </w:r>
      </w:ins>
      <w:ins w:id="123" w:author="Riccardo Cattaneo" w:date="2014-01-31T00:46:00Z">
        <w:r w:rsidR="007B375F">
          <w:rPr>
            <w:lang w:val="it-IT"/>
          </w:rPr>
          <w:t xml:space="preserve"> Altrimenti, la matrice C vale esattamente A</w:t>
        </w:r>
      </w:ins>
    </w:p>
    <w:p w14:paraId="048B4751" w14:textId="77777777" w:rsidR="00E1124D" w:rsidRDefault="00E1124D" w:rsidP="000A294C">
      <w:pPr>
        <w:rPr>
          <w:ins w:id="124" w:author="Riccardo Cattaneo" w:date="2014-01-31T10:09:00Z"/>
          <w:lang w:val="it-IT"/>
        </w:rPr>
      </w:pPr>
    </w:p>
    <w:p w14:paraId="6E3B8EA4" w14:textId="77777777" w:rsidR="00E1124D" w:rsidRDefault="00E1124D" w:rsidP="000A294C">
      <w:pPr>
        <w:rPr>
          <w:ins w:id="125" w:author="Riccardo Cattaneo" w:date="2014-01-31T10:09:00Z"/>
          <w:lang w:val="it-IT"/>
        </w:rPr>
      </w:pPr>
      <w:ins w:id="126" w:author="Riccardo Cattaneo" w:date="2014-01-31T10:09:00Z">
        <w:r>
          <w:rPr>
            <w:lang w:val="it-IT"/>
          </w:rPr>
          <w:t>Soluzione</w:t>
        </w:r>
      </w:ins>
    </w:p>
    <w:p w14:paraId="3C588138" w14:textId="77777777" w:rsidR="00E1124D" w:rsidRDefault="00E1124D" w:rsidP="000A294C">
      <w:pPr>
        <w:rPr>
          <w:ins w:id="127" w:author="Riccardo Cattaneo" w:date="2014-01-31T10:10:00Z"/>
          <w:lang w:val="it-IT"/>
        </w:rPr>
      </w:pPr>
    </w:p>
    <w:p w14:paraId="0C41A13B" w14:textId="25F624AA" w:rsidR="00E1124D" w:rsidRDefault="00E1124D" w:rsidP="00E1124D">
      <w:pPr>
        <w:rPr>
          <w:ins w:id="128" w:author="Riccardo Cattaneo" w:date="2014-01-31T10:10:00Z"/>
          <w:lang w:val="it-IT"/>
        </w:rPr>
      </w:pPr>
      <w:proofErr w:type="spellStart"/>
      <w:proofErr w:type="gramStart"/>
      <w:ins w:id="129" w:author="Riccardo Cattaneo" w:date="2014-01-31T10:10:00Z">
        <w:r>
          <w:rPr>
            <w:lang w:val="it-IT"/>
          </w:rPr>
          <w:t>function</w:t>
        </w:r>
        <w:proofErr w:type="spellEnd"/>
        <w:proofErr w:type="gramEnd"/>
        <w:r>
          <w:rPr>
            <w:lang w:val="it-IT"/>
          </w:rPr>
          <w:t xml:space="preserve"> C = </w:t>
        </w:r>
      </w:ins>
      <w:ins w:id="130" w:author="Riccardo Cattaneo" w:date="2014-01-31T10:33:00Z">
        <w:r w:rsidR="009B75E1">
          <w:rPr>
            <w:lang w:val="it-IT"/>
          </w:rPr>
          <w:t>f</w:t>
        </w:r>
      </w:ins>
      <w:ins w:id="131" w:author="Riccardo Cattaneo" w:date="2014-01-31T10:10:00Z">
        <w:r>
          <w:rPr>
            <w:lang w:val="it-IT"/>
          </w:rPr>
          <w:t>(A, B)</w:t>
        </w:r>
      </w:ins>
    </w:p>
    <w:p w14:paraId="09E72781" w14:textId="77777777" w:rsidR="00E1124D" w:rsidRDefault="00E1124D">
      <w:pPr>
        <w:ind w:firstLine="708"/>
        <w:rPr>
          <w:ins w:id="132" w:author="Riccardo Cattaneo" w:date="2014-01-31T10:26:00Z"/>
          <w:lang w:val="it-IT"/>
        </w:rPr>
        <w:pPrChange w:id="133" w:author="Riccardo Cattaneo" w:date="2014-01-31T10:25:00Z">
          <w:pPr/>
        </w:pPrChange>
      </w:pPr>
      <w:proofErr w:type="spellStart"/>
      <w:proofErr w:type="gramStart"/>
      <w:ins w:id="134" w:author="Riccardo Cattaneo" w:date="2014-01-31T10:10:00Z">
        <w:r w:rsidRPr="00E1124D">
          <w:rPr>
            <w:lang w:val="it-IT"/>
          </w:rPr>
          <w:t>if</w:t>
        </w:r>
        <w:proofErr w:type="spellEnd"/>
        <w:proofErr w:type="gramEnd"/>
        <w:r w:rsidRPr="00E1124D">
          <w:rPr>
            <w:lang w:val="it-IT"/>
          </w:rPr>
          <w:t xml:space="preserve"> (</w:t>
        </w:r>
        <w:proofErr w:type="spellStart"/>
        <w:r w:rsidRPr="00E1124D">
          <w:rPr>
            <w:lang w:val="it-IT"/>
          </w:rPr>
          <w:t>isinteger</w:t>
        </w:r>
        <w:proofErr w:type="spellEnd"/>
        <w:r w:rsidRPr="00E1124D">
          <w:rPr>
            <w:lang w:val="it-IT"/>
          </w:rPr>
          <w:t xml:space="preserve">(A) &amp;&amp; </w:t>
        </w:r>
        <w:proofErr w:type="spellStart"/>
        <w:r w:rsidRPr="00E1124D">
          <w:rPr>
            <w:lang w:val="it-IT"/>
          </w:rPr>
          <w:t>ismatrix</w:t>
        </w:r>
        <w:proofErr w:type="spellEnd"/>
        <w:r w:rsidRPr="00E1124D">
          <w:rPr>
            <w:lang w:val="it-IT"/>
          </w:rPr>
          <w:t xml:space="preserve">(A) &amp;&amp; </w:t>
        </w:r>
        <w:proofErr w:type="spellStart"/>
        <w:r w:rsidRPr="00E1124D">
          <w:rPr>
            <w:lang w:val="it-IT"/>
          </w:rPr>
          <w:t>all</w:t>
        </w:r>
        <w:proofErr w:type="spellEnd"/>
        <w:r w:rsidRPr="00E1124D">
          <w:rPr>
            <w:lang w:val="it-IT"/>
          </w:rPr>
          <w:t>(</w:t>
        </w:r>
        <w:proofErr w:type="spellStart"/>
        <w:r w:rsidRPr="00E1124D">
          <w:rPr>
            <w:lang w:val="it-IT"/>
          </w:rPr>
          <w:t>all</w:t>
        </w:r>
        <w:proofErr w:type="spellEnd"/>
        <w:r w:rsidRPr="00E1124D">
          <w:rPr>
            <w:lang w:val="it-IT"/>
          </w:rPr>
          <w:t xml:space="preserve">(B == 1 | B == 0)) &amp;&amp; </w:t>
        </w:r>
        <w:proofErr w:type="spellStart"/>
        <w:r w:rsidRPr="00E1124D">
          <w:rPr>
            <w:lang w:val="it-IT"/>
          </w:rPr>
          <w:t>ismatrix</w:t>
        </w:r>
        <w:proofErr w:type="spellEnd"/>
        <w:r w:rsidRPr="00E1124D">
          <w:rPr>
            <w:lang w:val="it-IT"/>
          </w:rPr>
          <w:t>(B)</w:t>
        </w:r>
      </w:ins>
      <w:ins w:id="135" w:author="Riccardo Cattaneo" w:date="2014-01-31T10:26:00Z">
        <w:r>
          <w:rPr>
            <w:lang w:val="it-IT"/>
          </w:rPr>
          <w:t xml:space="preserve"> &amp;&amp; </w:t>
        </w:r>
      </w:ins>
    </w:p>
    <w:p w14:paraId="6D316148" w14:textId="1EE54BFD" w:rsidR="00E1124D" w:rsidRDefault="00E1124D">
      <w:pPr>
        <w:ind w:firstLine="708"/>
        <w:rPr>
          <w:ins w:id="136" w:author="Riccardo Cattaneo" w:date="2014-01-31T10:25:00Z"/>
          <w:lang w:val="it-IT"/>
        </w:rPr>
        <w:pPrChange w:id="137" w:author="Riccardo Cattaneo" w:date="2014-01-31T10:25:00Z">
          <w:pPr/>
        </w:pPrChange>
      </w:pPr>
      <w:ins w:id="138" w:author="Riccardo Cattaneo" w:date="2014-01-31T10:26:00Z">
        <w:r>
          <w:rPr>
            <w:lang w:val="it-IT"/>
          </w:rPr>
          <w:t xml:space="preserve">    </w:t>
        </w:r>
        <w:proofErr w:type="spellStart"/>
        <w:proofErr w:type="gramStart"/>
        <w:r>
          <w:rPr>
            <w:lang w:val="it-IT"/>
          </w:rPr>
          <w:t>size</w:t>
        </w:r>
        <w:proofErr w:type="spellEnd"/>
        <w:proofErr w:type="gramEnd"/>
        <w:r>
          <w:rPr>
            <w:lang w:val="it-IT"/>
          </w:rPr>
          <w:t xml:space="preserve">(A,1) == </w:t>
        </w:r>
        <w:proofErr w:type="spellStart"/>
        <w:r>
          <w:rPr>
            <w:lang w:val="it-IT"/>
          </w:rPr>
          <w:t>size</w:t>
        </w:r>
        <w:proofErr w:type="spellEnd"/>
        <w:r>
          <w:rPr>
            <w:lang w:val="it-IT"/>
          </w:rPr>
          <w:t xml:space="preserve">(B,2) &amp;&amp; </w:t>
        </w:r>
        <w:proofErr w:type="spellStart"/>
        <w:r>
          <w:rPr>
            <w:lang w:val="it-IT"/>
          </w:rPr>
          <w:t>size</w:t>
        </w:r>
        <w:proofErr w:type="spellEnd"/>
        <w:r>
          <w:rPr>
            <w:lang w:val="it-IT"/>
          </w:rPr>
          <w:t xml:space="preserve">(A,2) == </w:t>
        </w:r>
        <w:proofErr w:type="spellStart"/>
        <w:r>
          <w:rPr>
            <w:lang w:val="it-IT"/>
          </w:rPr>
          <w:t>size</w:t>
        </w:r>
        <w:proofErr w:type="spellEnd"/>
        <w:r>
          <w:rPr>
            <w:lang w:val="it-IT"/>
          </w:rPr>
          <w:t>(B,1)</w:t>
        </w:r>
      </w:ins>
      <w:ins w:id="139" w:author="Riccardo Cattaneo" w:date="2014-01-31T10:10:00Z">
        <w:r w:rsidRPr="00E1124D">
          <w:rPr>
            <w:lang w:val="it-IT"/>
          </w:rPr>
          <w:t>)</w:t>
        </w:r>
      </w:ins>
    </w:p>
    <w:p w14:paraId="2ED3AED7" w14:textId="737639FB" w:rsidR="00E1124D" w:rsidRPr="00E1124D" w:rsidRDefault="00E1124D">
      <w:pPr>
        <w:ind w:left="708" w:firstLine="708"/>
        <w:rPr>
          <w:ins w:id="140" w:author="Riccardo Cattaneo" w:date="2014-01-31T10:10:00Z"/>
          <w:lang w:val="it-IT"/>
        </w:rPr>
        <w:pPrChange w:id="141" w:author="Riccardo Cattaneo" w:date="2014-01-31T10:34:00Z">
          <w:pPr/>
        </w:pPrChange>
      </w:pPr>
      <w:proofErr w:type="spellStart"/>
      <w:proofErr w:type="gramStart"/>
      <w:ins w:id="142" w:author="Riccardo Cattaneo" w:date="2014-01-31T10:27:00Z">
        <w:r>
          <w:rPr>
            <w:lang w:val="it-IT"/>
          </w:rPr>
          <w:t>if</w:t>
        </w:r>
        <w:proofErr w:type="spellEnd"/>
        <w:proofErr w:type="gramEnd"/>
        <w:r>
          <w:rPr>
            <w:lang w:val="it-IT"/>
          </w:rPr>
          <w:t xml:space="preserve"> </w:t>
        </w:r>
        <w:proofErr w:type="spellStart"/>
        <w:r>
          <w:rPr>
            <w:lang w:val="it-IT"/>
          </w:rPr>
          <w:t>min</w:t>
        </w:r>
        <w:proofErr w:type="spellEnd"/>
        <w:r>
          <w:rPr>
            <w:lang w:val="it-IT"/>
          </w:rPr>
          <w:t>(</w:t>
        </w:r>
        <w:proofErr w:type="spellStart"/>
        <w:r>
          <w:rPr>
            <w:lang w:val="it-IT"/>
          </w:rPr>
          <w:t>min</w:t>
        </w:r>
        <w:proofErr w:type="spellEnd"/>
        <w:r>
          <w:rPr>
            <w:lang w:val="it-IT"/>
          </w:rPr>
          <w:t>(A)) &lt;= sum(sum(B))</w:t>
        </w:r>
      </w:ins>
    </w:p>
    <w:p w14:paraId="1A6E0197" w14:textId="5D2B74B9" w:rsidR="00E1124D" w:rsidRPr="00E1124D" w:rsidRDefault="00E1124D">
      <w:pPr>
        <w:ind w:left="1416" w:firstLine="708"/>
        <w:rPr>
          <w:ins w:id="143" w:author="Riccardo Cattaneo" w:date="2014-01-31T10:10:00Z"/>
          <w:lang w:val="it-IT"/>
        </w:rPr>
        <w:pPrChange w:id="144" w:author="Riccardo Cattaneo" w:date="2014-01-31T10:34:00Z">
          <w:pPr/>
        </w:pPrChange>
      </w:pPr>
      <w:ins w:id="145" w:author="Riccardo Cattaneo" w:date="2014-01-31T10:10:00Z">
        <w:r w:rsidRPr="00E1124D">
          <w:rPr>
            <w:lang w:val="it-IT"/>
          </w:rPr>
          <w:t>C=A-</w:t>
        </w:r>
        <w:proofErr w:type="spellStart"/>
        <w:r w:rsidRPr="00E1124D">
          <w:rPr>
            <w:lang w:val="it-IT"/>
          </w:rPr>
          <w:t>min</w:t>
        </w:r>
        <w:proofErr w:type="spellEnd"/>
        <w:proofErr w:type="gramStart"/>
        <w:r w:rsidRPr="00E1124D">
          <w:rPr>
            <w:lang w:val="it-IT"/>
          </w:rPr>
          <w:t>(</w:t>
        </w:r>
        <w:proofErr w:type="spellStart"/>
        <w:proofErr w:type="gramEnd"/>
        <w:r w:rsidRPr="00E1124D">
          <w:rPr>
            <w:lang w:val="it-IT"/>
          </w:rPr>
          <w:t>min</w:t>
        </w:r>
        <w:proofErr w:type="spellEnd"/>
        <w:r w:rsidRPr="00E1124D">
          <w:rPr>
            <w:lang w:val="it-IT"/>
          </w:rPr>
          <w:t>(A))</w:t>
        </w:r>
      </w:ins>
    </w:p>
    <w:p w14:paraId="093FD035" w14:textId="171C832D" w:rsidR="00E1124D" w:rsidRDefault="00E1124D">
      <w:pPr>
        <w:ind w:left="708" w:firstLine="708"/>
        <w:rPr>
          <w:ins w:id="146" w:author="Riccardo Cattaneo" w:date="2014-01-31T10:10:00Z"/>
          <w:lang w:val="it-IT"/>
        </w:rPr>
        <w:pPrChange w:id="147" w:author="Riccardo Cattaneo" w:date="2014-01-31T10:34:00Z">
          <w:pPr/>
        </w:pPrChange>
      </w:pPr>
      <w:proofErr w:type="gramStart"/>
      <w:ins w:id="148" w:author="Riccardo Cattaneo" w:date="2014-01-31T10:25:00Z">
        <w:r>
          <w:rPr>
            <w:lang w:val="it-IT"/>
          </w:rPr>
          <w:t>e</w:t>
        </w:r>
      </w:ins>
      <w:ins w:id="149" w:author="Riccardo Cattaneo" w:date="2014-01-31T10:10:00Z">
        <w:r>
          <w:rPr>
            <w:lang w:val="it-IT"/>
          </w:rPr>
          <w:t>lse</w:t>
        </w:r>
        <w:proofErr w:type="gramEnd"/>
      </w:ins>
    </w:p>
    <w:p w14:paraId="1C81424D" w14:textId="47B9BE02" w:rsidR="00E1124D" w:rsidRDefault="00E1124D">
      <w:pPr>
        <w:ind w:left="708" w:firstLine="708"/>
        <w:rPr>
          <w:ins w:id="150" w:author="Riccardo Cattaneo" w:date="2014-01-31T10:25:00Z"/>
          <w:lang w:val="it-IT"/>
        </w:rPr>
        <w:pPrChange w:id="151" w:author="Riccardo Cattaneo" w:date="2014-01-31T10:34:00Z">
          <w:pPr/>
        </w:pPrChange>
      </w:pPr>
      <w:ins w:id="152" w:author="Riccardo Cattaneo" w:date="2014-01-31T10:25:00Z">
        <w:r>
          <w:rPr>
            <w:lang w:val="it-IT"/>
          </w:rPr>
          <w:tab/>
          <w:t>C = A</w:t>
        </w:r>
      </w:ins>
    </w:p>
    <w:p w14:paraId="3BE12359" w14:textId="4715EA8B" w:rsidR="00E1124D" w:rsidRPr="00E1124D" w:rsidRDefault="00E1124D">
      <w:pPr>
        <w:ind w:left="708" w:firstLine="708"/>
        <w:rPr>
          <w:ins w:id="153" w:author="Riccardo Cattaneo" w:date="2014-01-31T10:10:00Z"/>
          <w:lang w:val="it-IT"/>
        </w:rPr>
        <w:pPrChange w:id="154" w:author="Riccardo Cattaneo" w:date="2014-01-31T10:34:00Z">
          <w:pPr/>
        </w:pPrChange>
      </w:pPr>
      <w:proofErr w:type="gramStart"/>
      <w:ins w:id="155" w:author="Riccardo Cattaneo" w:date="2014-01-31T10:25:00Z">
        <w:r>
          <w:rPr>
            <w:lang w:val="it-IT"/>
          </w:rPr>
          <w:t>end</w:t>
        </w:r>
      </w:ins>
      <w:proofErr w:type="gramEnd"/>
    </w:p>
    <w:p w14:paraId="70232644" w14:textId="77777777" w:rsidR="00E1124D" w:rsidRPr="00E1124D" w:rsidRDefault="00E1124D" w:rsidP="00E1124D">
      <w:pPr>
        <w:rPr>
          <w:ins w:id="156" w:author="Riccardo Cattaneo" w:date="2014-01-31T10:10:00Z"/>
          <w:lang w:val="it-IT"/>
        </w:rPr>
      </w:pPr>
      <w:ins w:id="157" w:author="Riccardo Cattaneo" w:date="2014-01-31T10:10:00Z">
        <w:r w:rsidRPr="00E1124D">
          <w:rPr>
            <w:lang w:val="it-IT"/>
          </w:rPr>
          <w:tab/>
        </w:r>
        <w:proofErr w:type="gramStart"/>
        <w:r w:rsidRPr="00E1124D">
          <w:rPr>
            <w:lang w:val="it-IT"/>
          </w:rPr>
          <w:t>else</w:t>
        </w:r>
        <w:proofErr w:type="gramEnd"/>
      </w:ins>
    </w:p>
    <w:p w14:paraId="0F7FF492" w14:textId="77777777" w:rsidR="00E1124D" w:rsidRPr="00E1124D" w:rsidRDefault="00E1124D" w:rsidP="00E1124D">
      <w:pPr>
        <w:rPr>
          <w:ins w:id="158" w:author="Riccardo Cattaneo" w:date="2014-01-31T10:10:00Z"/>
          <w:lang w:val="it-IT"/>
        </w:rPr>
      </w:pPr>
      <w:ins w:id="159" w:author="Riccardo Cattaneo" w:date="2014-01-31T10:10:00Z">
        <w:r w:rsidRPr="00E1124D">
          <w:rPr>
            <w:lang w:val="it-IT"/>
          </w:rPr>
          <w:tab/>
        </w:r>
        <w:r w:rsidRPr="00E1124D">
          <w:rPr>
            <w:lang w:val="it-IT"/>
          </w:rPr>
          <w:tab/>
        </w:r>
        <w:proofErr w:type="spellStart"/>
        <w:proofErr w:type="gramStart"/>
        <w:r w:rsidRPr="00E1124D">
          <w:rPr>
            <w:lang w:val="it-IT"/>
          </w:rPr>
          <w:t>disp</w:t>
        </w:r>
        <w:proofErr w:type="spellEnd"/>
        <w:proofErr w:type="gramEnd"/>
        <w:r w:rsidRPr="00E1124D">
          <w:rPr>
            <w:lang w:val="it-IT"/>
          </w:rPr>
          <w:t>('errore');</w:t>
        </w:r>
      </w:ins>
    </w:p>
    <w:p w14:paraId="3AD62DE0" w14:textId="77777777" w:rsidR="00E1124D" w:rsidRPr="00E1124D" w:rsidRDefault="00E1124D" w:rsidP="00E1124D">
      <w:pPr>
        <w:rPr>
          <w:ins w:id="160" w:author="Riccardo Cattaneo" w:date="2014-01-31T10:10:00Z"/>
          <w:lang w:val="it-IT"/>
        </w:rPr>
      </w:pPr>
      <w:ins w:id="161" w:author="Riccardo Cattaneo" w:date="2014-01-31T10:10:00Z">
        <w:r w:rsidRPr="00E1124D">
          <w:rPr>
            <w:lang w:val="it-IT"/>
          </w:rPr>
          <w:t xml:space="preserve">    </w:t>
        </w:r>
        <w:proofErr w:type="gramStart"/>
        <w:r w:rsidRPr="00E1124D">
          <w:rPr>
            <w:lang w:val="it-IT"/>
          </w:rPr>
          <w:t>end</w:t>
        </w:r>
        <w:proofErr w:type="gramEnd"/>
      </w:ins>
    </w:p>
    <w:p w14:paraId="45AAC3FD" w14:textId="77777777" w:rsidR="00E1124D" w:rsidRPr="00E1124D" w:rsidRDefault="00E1124D" w:rsidP="00E1124D">
      <w:pPr>
        <w:rPr>
          <w:ins w:id="162" w:author="Riccardo Cattaneo" w:date="2014-01-31T10:10:00Z"/>
          <w:lang w:val="it-IT"/>
        </w:rPr>
      </w:pPr>
      <w:proofErr w:type="gramStart"/>
      <w:ins w:id="163" w:author="Riccardo Cattaneo" w:date="2014-01-31T10:10:00Z">
        <w:r w:rsidRPr="00E1124D">
          <w:rPr>
            <w:lang w:val="it-IT"/>
          </w:rPr>
          <w:t>end</w:t>
        </w:r>
        <w:proofErr w:type="gramEnd"/>
      </w:ins>
    </w:p>
    <w:p w14:paraId="432DA40A" w14:textId="77777777" w:rsidR="00E1124D" w:rsidRPr="00E1124D" w:rsidRDefault="00E1124D" w:rsidP="00E1124D">
      <w:pPr>
        <w:rPr>
          <w:ins w:id="164" w:author="Riccardo Cattaneo" w:date="2014-01-31T10:10:00Z"/>
          <w:lang w:val="it-IT"/>
        </w:rPr>
      </w:pPr>
    </w:p>
    <w:p w14:paraId="023BBE6D" w14:textId="7DDC2DD3" w:rsidR="00623DEA" w:rsidRPr="007955A2" w:rsidDel="003F6B9F" w:rsidRDefault="00623DEA">
      <w:pPr>
        <w:ind w:left="709"/>
        <w:rPr>
          <w:del w:id="165" w:author="Riccardo Cattaneo" w:date="2014-01-29T15:54:00Z"/>
          <w:u w:val="single"/>
          <w:lang w:val="it-IT"/>
        </w:rPr>
        <w:pPrChange w:id="166" w:author="Elisabetta Di Nitto" w:date="2013-11-18T10:49:00Z">
          <w:pPr/>
        </w:pPrChange>
      </w:pPr>
      <w:ins w:id="167" w:author="Daniele Loiacono" w:date="2013-11-18T10:01:00Z">
        <w:del w:id="168" w:author="Riccardo Cattaneo" w:date="2014-01-29T15:54:00Z">
          <w:r w:rsidDel="003F6B9F">
            <w:rPr>
              <w:lang w:val="it-IT"/>
            </w:rPr>
            <w:delText>Dati i seguenti valori di R,C e M</w:delText>
          </w:r>
        </w:del>
      </w:ins>
    </w:p>
    <w:p w14:paraId="49050A6D" w14:textId="77777777" w:rsidR="00C667FF" w:rsidDel="003F6B9F" w:rsidRDefault="00C667FF">
      <w:pPr>
        <w:ind w:left="709"/>
        <w:rPr>
          <w:del w:id="169" w:author="Riccardo Cattaneo" w:date="2014-01-29T15:54:00Z"/>
          <w:lang w:val="it-IT"/>
        </w:rPr>
        <w:pPrChange w:id="170" w:author="Elisabetta Di Nitto" w:date="2013-11-18T10:49:00Z">
          <w:pPr/>
        </w:pPrChange>
      </w:pPr>
    </w:p>
    <w:p w14:paraId="616DE598" w14:textId="77777777" w:rsidR="00C667FF" w:rsidDel="003F6B9F" w:rsidRDefault="00C667FF">
      <w:pPr>
        <w:ind w:left="709"/>
        <w:rPr>
          <w:del w:id="171" w:author="Riccardo Cattaneo" w:date="2014-01-29T15:54:00Z"/>
          <w:lang w:val="it-IT"/>
        </w:rPr>
        <w:pPrChange w:id="172" w:author="Elisabetta Di Nitto" w:date="2013-11-18T10:49:00Z">
          <w:pPr/>
        </w:pPrChange>
      </w:pPr>
      <w:del w:id="173" w:author="Riccardo Cattaneo" w:date="2014-01-29T15:54:00Z">
        <w:r w:rsidRPr="00CC22B5" w:rsidDel="003F6B9F">
          <w:rPr>
            <w:rFonts w:ascii="Cambria Math" w:hAnsi="Cambria Math"/>
            <w:lang w:val="it-IT"/>
          </w:rPr>
          <w:delText>𝑅=4     𝐶=3      𝑀=2413568710</w:delText>
        </w:r>
        <w:r w:rsidRPr="00CC22B5" w:rsidDel="003F6B9F">
          <w:rPr>
            <w:rFonts w:ascii="Cambria Math" w:eastAsia="Cambria Math" w:hAnsi="Cambria Math" w:cs="Cambria Math"/>
            <w:lang w:val="it-IT"/>
          </w:rPr>
          <w:delText>12149</w:delText>
        </w:r>
        <w:r w:rsidRPr="00CC22B5" w:rsidDel="003F6B9F">
          <w:rPr>
            <w:rFonts w:ascii="Cambria Math" w:hAnsi="Cambria Math"/>
            <w:lang w:val="it-IT"/>
          </w:rPr>
          <w:delText xml:space="preserve">      𝐴= 2</w:delText>
        </w:r>
      </w:del>
      <w:ins w:id="174" w:author="Elisabetta Di Nitto" w:date="2013-11-15T12:06:00Z">
        <w:del w:id="175" w:author="Riccardo Cattaneo" w:date="2014-01-29T15:54:00Z">
          <w:r w:rsidRPr="00CC22B5" w:rsidDel="003F6B9F">
            <w:rPr>
              <w:rFonts w:ascii="Cambria Math" w:hAnsi="Cambria Math"/>
              <w:lang w:val="it-IT"/>
            </w:rPr>
            <w:delText>1</w:delText>
          </w:r>
        </w:del>
      </w:ins>
      <w:del w:id="176" w:author="Riccardo Cattaneo" w:date="2014-01-29T15:54:00Z">
        <w:r w:rsidRPr="00CC22B5" w:rsidDel="003F6B9F">
          <w:rPr>
            <w:rFonts w:ascii="Cambria Math" w:hAnsi="Cambria Math"/>
            <w:lang w:val="it-IT"/>
          </w:rPr>
          <w:delText>4</w:delText>
        </w:r>
      </w:del>
      <w:ins w:id="177" w:author="Elisabetta Di Nitto" w:date="2013-11-15T12:06:00Z">
        <w:del w:id="178" w:author="Riccardo Cattaneo" w:date="2014-01-29T15:54:00Z">
          <w:r w:rsidRPr="00CC22B5" w:rsidDel="003F6B9F">
            <w:rPr>
              <w:rFonts w:ascii="Cambria Math" w:hAnsi="Cambria Math"/>
              <w:lang w:val="it-IT"/>
            </w:rPr>
            <w:delText>3</w:delText>
          </w:r>
        </w:del>
      </w:ins>
      <w:del w:id="179" w:author="Riccardo Cattaneo" w:date="2014-01-29T15:54:00Z">
        <w:r w:rsidRPr="00CC22B5" w:rsidDel="003F6B9F">
          <w:rPr>
            <w:rFonts w:ascii="Cambria Math" w:hAnsi="Cambria Math"/>
            <w:lang w:val="it-IT"/>
          </w:rPr>
          <w:delText>6</w:delText>
        </w:r>
      </w:del>
      <w:ins w:id="180" w:author="Elisabetta Di Nitto" w:date="2013-11-15T12:06:00Z">
        <w:del w:id="181" w:author="Riccardo Cattaneo" w:date="2014-01-29T15:54:00Z">
          <w:r w:rsidRPr="00CC22B5" w:rsidDel="003F6B9F">
            <w:rPr>
              <w:rFonts w:ascii="Cambria Math" w:hAnsi="Cambria Math"/>
              <w:lang w:val="it-IT"/>
            </w:rPr>
            <w:delText>5</w:delText>
          </w:r>
        </w:del>
      </w:ins>
      <w:del w:id="182" w:author="Riccardo Cattaneo" w:date="2014-01-29T15:54:00Z">
        <w:r w:rsidRPr="00CC22B5" w:rsidDel="003F6B9F">
          <w:rPr>
            <w:rFonts w:ascii="Cambria Math" w:eastAsia="Cambria Math" w:hAnsi="Cambria Math" w:cs="Cambria Math"/>
            <w:lang w:val="it-IT"/>
          </w:rPr>
          <w:delText>8</w:delText>
        </w:r>
      </w:del>
      <w:ins w:id="183" w:author="Elisabetta Di Nitto" w:date="2013-11-15T12:07:00Z">
        <w:del w:id="184" w:author="Riccardo Cattaneo" w:date="2014-01-29T15:54:00Z">
          <w:r w:rsidRPr="00CC22B5" w:rsidDel="003F6B9F">
            <w:rPr>
              <w:rFonts w:ascii="Cambria Math" w:eastAsia="Cambria Math" w:hAnsi="Cambria Math" w:cs="Cambria Math"/>
              <w:lang w:val="it-IT"/>
            </w:rPr>
            <w:delText>7</w:delText>
          </w:r>
        </w:del>
      </w:ins>
      <w:del w:id="185" w:author="Riccardo Cattaneo" w:date="2014-01-29T15:54:00Z">
        <w:r w:rsidRPr="00CC22B5" w:rsidDel="003F6B9F">
          <w:rPr>
            <w:rFonts w:ascii="Cambria Math" w:eastAsia="Cambria Math" w:hAnsi="Cambria Math" w:cs="Cambria Math"/>
            <w:lang w:val="it-IT"/>
          </w:rPr>
          <w:delText>10</w:delText>
        </w:r>
      </w:del>
      <w:ins w:id="186" w:author="Elisabetta Di Nitto" w:date="2013-11-15T12:07:00Z">
        <w:del w:id="187" w:author="Riccardo Cattaneo" w:date="2014-01-29T15:54:00Z">
          <w:r w:rsidRPr="00CC22B5" w:rsidDel="003F6B9F">
            <w:rPr>
              <w:rFonts w:ascii="Cambria Math" w:eastAsia="Cambria Math" w:hAnsi="Cambria Math" w:cs="Cambria Math"/>
              <w:lang w:val="it-IT"/>
            </w:rPr>
            <w:delText>9</w:delText>
          </w:r>
        </w:del>
      </w:ins>
      <w:del w:id="188" w:author="Riccardo Cattaneo" w:date="2014-01-29T15:54:00Z">
        <w:r w:rsidRPr="00CC22B5" w:rsidDel="003F6B9F">
          <w:rPr>
            <w:rFonts w:ascii="Cambria Math" w:eastAsia="Cambria Math" w:hAnsi="Cambria Math" w:cs="Cambria Math"/>
            <w:lang w:val="it-IT"/>
          </w:rPr>
          <w:delText>1214</w:delText>
        </w:r>
        <w:r w:rsidRPr="00CC22B5" w:rsidDel="003F6B9F">
          <w:rPr>
            <w:rFonts w:ascii="Cambria Math" w:hAnsi="Cambria Math"/>
            <w:lang w:val="it-IT"/>
          </w:rPr>
          <w:delText xml:space="preserve"> </w:delText>
        </w:r>
      </w:del>
    </w:p>
    <w:p w14:paraId="500DDB93" w14:textId="77777777" w:rsidR="00623DEA" w:rsidDel="003F6B9F" w:rsidRDefault="00623DEA">
      <w:pPr>
        <w:ind w:left="709"/>
        <w:rPr>
          <w:ins w:id="189" w:author="Daniele Loiacono" w:date="2013-11-18T10:01:00Z"/>
          <w:del w:id="190" w:author="Riccardo Cattaneo" w:date="2014-01-29T15:54:00Z"/>
          <w:lang w:val="it-IT"/>
        </w:rPr>
        <w:pPrChange w:id="191" w:author="Elisabetta Di Nitto" w:date="2013-11-18T10:49:00Z">
          <w:pPr/>
        </w:pPrChange>
      </w:pPr>
    </w:p>
    <w:p w14:paraId="3EAD6AB2" w14:textId="77777777" w:rsidR="00C667FF" w:rsidDel="003F6B9F" w:rsidRDefault="00623DEA">
      <w:pPr>
        <w:ind w:left="709"/>
        <w:rPr>
          <w:del w:id="192" w:author="Riccardo Cattaneo" w:date="2014-01-29T15:54:00Z"/>
          <w:lang w:val="it-IT"/>
        </w:rPr>
        <w:pPrChange w:id="193" w:author="Elisabetta Di Nitto" w:date="2013-11-18T10:49:00Z">
          <w:pPr/>
        </w:pPrChange>
      </w:pPr>
      <w:ins w:id="194" w:author="Daniele Loiacono" w:date="2013-11-18T10:01:00Z">
        <w:del w:id="195" w:author="Riccardo Cattaneo" w:date="2014-01-29T15:54:00Z">
          <w:r w:rsidDel="003F6B9F">
            <w:rPr>
              <w:lang w:val="it-IT"/>
            </w:rPr>
            <w:delText>si osserva che la prima</w:delText>
          </w:r>
        </w:del>
      </w:ins>
      <w:ins w:id="196" w:author="Daniele Loiacono" w:date="2013-11-18T10:02:00Z">
        <w:del w:id="197" w:author="Riccardo Cattaneo" w:date="2014-01-29T15:54:00Z">
          <w:r w:rsidDel="003F6B9F">
            <w:rPr>
              <w:lang w:val="it-IT"/>
            </w:rPr>
            <w:delText>, la terza e la quarta</w:delText>
          </w:r>
        </w:del>
      </w:ins>
      <w:ins w:id="198" w:author="Daniele Loiacono" w:date="2013-11-18T10:01:00Z">
        <w:del w:id="199" w:author="Riccardo Cattaneo" w:date="2014-01-29T15:54:00Z">
          <w:r w:rsidDel="003F6B9F">
            <w:rPr>
              <w:lang w:val="it-IT"/>
            </w:rPr>
            <w:delText xml:space="preserve"> riga di M, contengono </w:delText>
          </w:r>
        </w:del>
      </w:ins>
      <w:ins w:id="200" w:author="Daniele Loiacono" w:date="2013-11-18T10:02:00Z">
        <w:del w:id="201" w:author="Riccardo Cattaneo" w:date="2014-01-29T15:54:00Z">
          <w:r w:rsidDel="003F6B9F">
            <w:rPr>
              <w:lang w:val="it-IT"/>
            </w:rPr>
            <w:delText>un solo</w:delText>
          </w:r>
        </w:del>
      </w:ins>
      <w:ins w:id="202" w:author="Daniele Loiacono" w:date="2013-11-18T10:01:00Z">
        <w:del w:id="203" w:author="Riccardo Cattaneo" w:date="2014-01-29T15:54:00Z">
          <w:r w:rsidDel="003F6B9F">
            <w:rPr>
              <w:lang w:val="it-IT"/>
            </w:rPr>
            <w:delText xml:space="preserve"> elemento dispari; la seconda </w:delText>
          </w:r>
        </w:del>
      </w:ins>
      <w:ins w:id="204" w:author="Daniele Loiacono" w:date="2013-11-18T10:03:00Z">
        <w:del w:id="205" w:author="Riccardo Cattaneo" w:date="2014-01-29T15:54:00Z">
          <w:r w:rsidDel="003F6B9F">
            <w:rPr>
              <w:lang w:val="it-IT"/>
            </w:rPr>
            <w:delText xml:space="preserve">riga contiene invece </w:delText>
          </w:r>
        </w:del>
      </w:ins>
      <w:ins w:id="206" w:author="Daniele Loiacono" w:date="2013-11-18T10:01:00Z">
        <w:del w:id="207" w:author="Riccardo Cattaneo" w:date="2014-01-29T15:54:00Z">
          <w:r w:rsidDel="003F6B9F">
            <w:rPr>
              <w:lang w:val="it-IT"/>
            </w:rPr>
            <w:delText xml:space="preserve">2 elementi </w:delText>
          </w:r>
        </w:del>
      </w:ins>
      <w:ins w:id="208" w:author="Daniele Loiacono" w:date="2013-11-18T10:03:00Z">
        <w:del w:id="209" w:author="Riccardo Cattaneo" w:date="2014-01-29T15:54:00Z">
          <w:r w:rsidDel="003F6B9F">
            <w:rPr>
              <w:lang w:val="it-IT"/>
            </w:rPr>
            <w:delText>dis</w:delText>
          </w:r>
        </w:del>
      </w:ins>
      <w:ins w:id="210" w:author="Daniele Loiacono" w:date="2013-11-18T10:01:00Z">
        <w:del w:id="211" w:author="Riccardo Cattaneo" w:date="2014-01-29T15:54:00Z">
          <w:r w:rsidDel="003F6B9F">
            <w:rPr>
              <w:lang w:val="it-IT"/>
            </w:rPr>
            <w:delText xml:space="preserve">pari. Quindi il programma stampa a video: “Il minor numero di elementi </w:delText>
          </w:r>
        </w:del>
      </w:ins>
      <w:ins w:id="212" w:author="Daniele Loiacono" w:date="2013-11-18T10:04:00Z">
        <w:del w:id="213" w:author="Riccardo Cattaneo" w:date="2014-01-29T15:54:00Z">
          <w:r w:rsidDel="003F6B9F">
            <w:rPr>
              <w:lang w:val="it-IT"/>
            </w:rPr>
            <w:delText>dis</w:delText>
          </w:r>
        </w:del>
      </w:ins>
      <w:ins w:id="214" w:author="Daniele Loiacono" w:date="2013-11-18T10:01:00Z">
        <w:del w:id="215" w:author="Riccardo Cattaneo" w:date="2014-01-29T15:54:00Z">
          <w:r w:rsidDel="003F6B9F">
            <w:rPr>
              <w:lang w:val="it-IT"/>
            </w:rPr>
            <w:delText>pari in una colonna</w:delText>
          </w:r>
        </w:del>
      </w:ins>
      <w:ins w:id="216" w:author="Elisabetta Di Nitto" w:date="2013-11-18T12:01:00Z">
        <w:del w:id="217" w:author="Riccardo Cattaneo" w:date="2014-01-29T15:54:00Z">
          <w:r w:rsidR="00D8423F" w:rsidDel="003F6B9F">
            <w:rPr>
              <w:lang w:val="it-IT"/>
            </w:rPr>
            <w:delText>riga</w:delText>
          </w:r>
        </w:del>
      </w:ins>
      <w:ins w:id="218" w:author="Daniele Loiacono" w:date="2013-11-18T10:01:00Z">
        <w:del w:id="219" w:author="Riccardo Cattaneo" w:date="2014-01-29T15:54:00Z">
          <w:r w:rsidDel="003F6B9F">
            <w:rPr>
              <w:lang w:val="it-IT"/>
            </w:rPr>
            <w:delText xml:space="preserve"> di M è </w:delText>
          </w:r>
        </w:del>
      </w:ins>
      <w:ins w:id="220" w:author="Daniele Loiacono" w:date="2013-11-18T10:04:00Z">
        <w:del w:id="221" w:author="Riccardo Cattaneo" w:date="2014-01-29T15:54:00Z">
          <w:r w:rsidDel="003F6B9F">
            <w:rPr>
              <w:lang w:val="it-IT"/>
            </w:rPr>
            <w:delText>1”.</w:delText>
          </w:r>
        </w:del>
      </w:ins>
    </w:p>
    <w:p w14:paraId="1DE315C5" w14:textId="77777777" w:rsidR="00D23CDA" w:rsidDel="003F6B9F" w:rsidRDefault="00D23CDA">
      <w:pPr>
        <w:ind w:left="709"/>
        <w:rPr>
          <w:del w:id="222" w:author="Riccardo Cattaneo" w:date="2014-01-29T15:54:00Z"/>
          <w:lang w:val="it-IT"/>
        </w:rPr>
        <w:pPrChange w:id="223" w:author="Elisabetta Di Nitto" w:date="2013-11-18T10:50:00Z">
          <w:pPr/>
        </w:pPrChange>
      </w:pPr>
    </w:p>
    <w:p w14:paraId="2BC6D7A5" w14:textId="77777777" w:rsidR="0057504F" w:rsidDel="003F6B9F" w:rsidRDefault="0057504F">
      <w:pPr>
        <w:ind w:left="709"/>
        <w:rPr>
          <w:ins w:id="224" w:author="Elisabetta Di Nitto" w:date="2013-11-18T10:43:00Z"/>
          <w:del w:id="225" w:author="Riccardo Cattaneo" w:date="2014-01-29T15:54:00Z"/>
          <w:i/>
          <w:lang w:val="it-IT"/>
        </w:rPr>
        <w:pPrChange w:id="226" w:author="Elisabetta Di Nitto" w:date="2013-11-18T10:49:00Z">
          <w:pPr/>
        </w:pPrChange>
      </w:pPr>
      <w:del w:id="227" w:author="Riccardo Cattaneo" w:date="2014-01-29T15:54:00Z">
        <w:r w:rsidDel="003F6B9F">
          <w:rPr>
            <w:i/>
            <w:lang w:val="it-IT"/>
          </w:rPr>
          <w:delText xml:space="preserve">Nota 1: Nell’esempio viene mostrata la sola porzione di M che contiene dati significativi. </w:delText>
        </w:r>
      </w:del>
    </w:p>
    <w:p w14:paraId="064BADCF" w14:textId="65030620" w:rsidR="00564657" w:rsidDel="00B76B69" w:rsidRDefault="00564657" w:rsidP="00D23CDA">
      <w:pPr>
        <w:rPr>
          <w:ins w:id="228" w:author="Elisabetta Di Nitto" w:date="2013-11-18T10:43:00Z"/>
          <w:del w:id="229" w:author="Riccardo Cattaneo" w:date="2014-01-31T01:01:00Z"/>
          <w:i/>
          <w:lang w:val="it-IT"/>
        </w:rPr>
      </w:pPr>
    </w:p>
    <w:p w14:paraId="2057A203" w14:textId="77777777" w:rsidR="00564657" w:rsidDel="003F6B9F" w:rsidRDefault="00564657" w:rsidP="00564657">
      <w:pPr>
        <w:rPr>
          <w:ins w:id="230" w:author="Elisabetta Di Nitto" w:date="2013-11-18T10:43:00Z"/>
          <w:del w:id="231" w:author="Riccardo Cattaneo" w:date="2014-01-29T15:54:00Z"/>
          <w:lang w:val="it-IT"/>
        </w:rPr>
      </w:pPr>
      <w:ins w:id="232" w:author="Elisabetta Di Nitto" w:date="2013-11-18T10:43:00Z">
        <w:del w:id="233" w:author="Riccardo Cattaneo" w:date="2014-01-29T15:54:00Z">
          <w:r w:rsidDel="003F6B9F">
            <w:rPr>
              <w:lang w:val="it-IT"/>
            </w:rPr>
            <w:delText xml:space="preserve">Si aggiungano tutte le dichiarazioni di costanti, tipi e variabili necessarie per risolvere l’esercizio. </w:delText>
          </w:r>
        </w:del>
      </w:ins>
    </w:p>
    <w:p w14:paraId="5CEF0F53" w14:textId="400EEAD8" w:rsidR="00564657" w:rsidDel="00B76B69" w:rsidRDefault="00564657" w:rsidP="00564657">
      <w:pPr>
        <w:rPr>
          <w:del w:id="234" w:author="Riccardo Cattaneo" w:date="2014-01-31T01:01:00Z"/>
          <w:i/>
          <w:lang w:val="it-IT"/>
        </w:rPr>
      </w:pPr>
    </w:p>
    <w:p w14:paraId="5A2BD2DF" w14:textId="67D24116" w:rsidR="00D23CDA" w:rsidRPr="007955A2" w:rsidDel="00B76B69" w:rsidRDefault="00D23CDA" w:rsidP="00D23CDA">
      <w:pPr>
        <w:rPr>
          <w:del w:id="235" w:author="Riccardo Cattaneo" w:date="2014-01-31T01:01:00Z"/>
          <w:i/>
        </w:rPr>
      </w:pPr>
      <w:del w:id="236" w:author="Riccardo Cattaneo" w:date="2014-01-31T01:01:00Z">
        <w:r w:rsidRPr="007955A2" w:rsidDel="00B76B69">
          <w:rPr>
            <w:i/>
            <w:lang w:val="it-IT"/>
          </w:rPr>
          <w:delText>Nota</w:delText>
        </w:r>
        <w:r w:rsidR="0057504F" w:rsidDel="00B76B69">
          <w:rPr>
            <w:i/>
            <w:lang w:val="it-IT"/>
          </w:rPr>
          <w:delText>2</w:delText>
        </w:r>
        <w:r w:rsidRPr="007955A2" w:rsidDel="00B76B69">
          <w:rPr>
            <w:i/>
            <w:lang w:val="it-IT"/>
          </w:rPr>
          <w:delText xml:space="preserve">: </w:delText>
        </w:r>
        <w:r w:rsidRPr="007955A2" w:rsidDel="00B76B69">
          <w:rPr>
            <w:i/>
          </w:rPr>
          <w:delText>R,C e ciascun element</w:delText>
        </w:r>
        <w:r w:rsidR="0057504F" w:rsidDel="00B76B69">
          <w:rPr>
            <w:i/>
          </w:rPr>
          <w:delText>o</w:delText>
        </w:r>
        <w:r w:rsidRPr="007955A2" w:rsidDel="00B76B69">
          <w:rPr>
            <w:i/>
          </w:rPr>
          <w:delText xml:space="preserve"> della matrice M devono essere letti da tastiera; nel caso di inserimento di un valore non ammissibile</w:delText>
        </w:r>
        <w:r w:rsidR="0057504F" w:rsidDel="00B76B69">
          <w:rPr>
            <w:i/>
          </w:rPr>
          <w:delText>,</w:delText>
        </w:r>
        <w:r w:rsidRPr="007955A2" w:rsidDel="00B76B69">
          <w:rPr>
            <w:i/>
          </w:rPr>
          <w:delText xml:space="preserve"> </w:delText>
        </w:r>
        <w:r w:rsidR="0057504F" w:rsidDel="00B76B69">
          <w:rPr>
            <w:i/>
          </w:rPr>
          <w:delText>deve essere</w:delText>
        </w:r>
        <w:r w:rsidR="0057504F" w:rsidRPr="007955A2" w:rsidDel="00B76B69">
          <w:rPr>
            <w:i/>
          </w:rPr>
          <w:delText xml:space="preserve"> </w:delText>
        </w:r>
        <w:r w:rsidRPr="007955A2" w:rsidDel="00B76B69">
          <w:rPr>
            <w:i/>
          </w:rPr>
          <w:delText>chiesto all’utente di immettere nuovamente il valore.</w:delText>
        </w:r>
      </w:del>
    </w:p>
    <w:p w14:paraId="5E45882E" w14:textId="0817D7D1" w:rsidR="00D90909" w:rsidDel="00B76B69" w:rsidRDefault="00D90909" w:rsidP="00D90909">
      <w:pPr>
        <w:rPr>
          <w:del w:id="237" w:author="Riccardo Cattaneo" w:date="2014-01-31T01:01:00Z"/>
        </w:rPr>
      </w:pPr>
    </w:p>
    <w:p w14:paraId="2C863E61" w14:textId="7C0FC3F7" w:rsidR="0027344F" w:rsidRPr="007F7866" w:rsidDel="006D795C" w:rsidRDefault="0027344F" w:rsidP="0027344F">
      <w:pPr>
        <w:rPr>
          <w:del w:id="238" w:author="Riccardo Cattaneo" w:date="2014-01-31T01:01:00Z"/>
          <w:b/>
          <w:i/>
          <w:lang w:val="it-IT"/>
        </w:rPr>
      </w:pPr>
      <w:del w:id="239" w:author="Riccardo Cattaneo" w:date="2014-01-31T01:01:00Z">
        <w:r w:rsidRPr="007F7866" w:rsidDel="006D795C">
          <w:rPr>
            <w:b/>
            <w:i/>
            <w:lang w:val="it-IT"/>
          </w:rPr>
          <w:delText>Soluzione</w:delText>
        </w:r>
      </w:del>
    </w:p>
    <w:p w14:paraId="3513D7C5" w14:textId="77777777" w:rsidR="0027344F" w:rsidRPr="007B375F" w:rsidDel="003F6B9F" w:rsidRDefault="0027344F" w:rsidP="0027344F">
      <w:pPr>
        <w:rPr>
          <w:del w:id="240" w:author="Riccardo Cattaneo" w:date="2014-01-29T15:55:00Z"/>
          <w:rFonts w:ascii="Andale Mono" w:hAnsi="Andale Mono"/>
          <w:rPrChange w:id="241" w:author="Riccardo Cattaneo" w:date="2014-01-31T00:47:00Z">
            <w:rPr>
              <w:del w:id="242" w:author="Riccardo Cattaneo" w:date="2014-01-29T15:55:00Z"/>
            </w:rPr>
          </w:rPrChange>
        </w:rPr>
      </w:pPr>
      <w:del w:id="243" w:author="Riccardo Cattaneo" w:date="2014-01-29T15:55:00Z">
        <w:r w:rsidRPr="007B375F" w:rsidDel="003F6B9F">
          <w:rPr>
            <w:rFonts w:ascii="Andale Mono" w:hAnsi="Andale Mono"/>
            <w:rPrChange w:id="244" w:author="Riccardo Cattaneo" w:date="2014-01-31T00:47:00Z">
              <w:rPr/>
            </w:rPrChange>
          </w:rPr>
          <w:delText xml:space="preserve">#include &lt;stdio.h&gt; </w:delText>
        </w:r>
      </w:del>
    </w:p>
    <w:p w14:paraId="554973D0" w14:textId="77777777" w:rsidR="0027344F" w:rsidRPr="007B375F" w:rsidDel="003F6B9F" w:rsidRDefault="0027344F" w:rsidP="0027344F">
      <w:pPr>
        <w:rPr>
          <w:del w:id="245" w:author="Riccardo Cattaneo" w:date="2014-01-29T15:55:00Z"/>
          <w:rFonts w:ascii="Andale Mono" w:hAnsi="Andale Mono"/>
          <w:rPrChange w:id="246" w:author="Riccardo Cattaneo" w:date="2014-01-31T00:47:00Z">
            <w:rPr>
              <w:del w:id="247" w:author="Riccardo Cattaneo" w:date="2014-01-29T15:55:00Z"/>
            </w:rPr>
          </w:rPrChange>
        </w:rPr>
      </w:pPr>
      <w:del w:id="248" w:author="Riccardo Cattaneo" w:date="2014-01-29T15:55:00Z">
        <w:r w:rsidRPr="007B375F" w:rsidDel="003F6B9F">
          <w:rPr>
            <w:rFonts w:ascii="Andale Mono" w:hAnsi="Andale Mono"/>
            <w:rPrChange w:id="249" w:author="Riccardo Cattaneo" w:date="2014-01-31T00:47:00Z">
              <w:rPr/>
            </w:rPrChange>
          </w:rPr>
          <w:delText xml:space="preserve">#define MAX_DIM 100  </w:delText>
        </w:r>
      </w:del>
    </w:p>
    <w:p w14:paraId="7DECC4D5" w14:textId="77777777" w:rsidR="0027344F" w:rsidRPr="007B375F" w:rsidDel="003F6B9F" w:rsidRDefault="0027344F" w:rsidP="0027344F">
      <w:pPr>
        <w:rPr>
          <w:del w:id="250" w:author="Riccardo Cattaneo" w:date="2014-01-29T15:55:00Z"/>
          <w:rFonts w:ascii="Andale Mono" w:hAnsi="Andale Mono"/>
          <w:rPrChange w:id="251" w:author="Riccardo Cattaneo" w:date="2014-01-31T00:47:00Z">
            <w:rPr>
              <w:del w:id="252" w:author="Riccardo Cattaneo" w:date="2014-01-29T15:55:00Z"/>
            </w:rPr>
          </w:rPrChange>
        </w:rPr>
      </w:pPr>
      <w:del w:id="253" w:author="Riccardo Cattaneo" w:date="2014-01-29T15:55:00Z">
        <w:r w:rsidRPr="007B375F" w:rsidDel="003F6B9F">
          <w:rPr>
            <w:rFonts w:ascii="Andale Mono" w:hAnsi="Andale Mono"/>
            <w:rPrChange w:id="254" w:author="Riccardo Cattaneo" w:date="2014-01-31T00:47:00Z">
              <w:rPr/>
            </w:rPrChange>
          </w:rPr>
          <w:delText xml:space="preserve">typedef int matr[MAX_DIM][MAX_DIM]; </w:delText>
        </w:r>
      </w:del>
    </w:p>
    <w:p w14:paraId="7F480A26" w14:textId="77777777" w:rsidR="0027344F" w:rsidRPr="007B375F" w:rsidDel="003F6B9F" w:rsidRDefault="0027344F" w:rsidP="0027344F">
      <w:pPr>
        <w:rPr>
          <w:del w:id="255" w:author="Riccardo Cattaneo" w:date="2014-01-29T15:55:00Z"/>
          <w:rFonts w:ascii="Andale Mono" w:hAnsi="Andale Mono"/>
          <w:rPrChange w:id="256" w:author="Riccardo Cattaneo" w:date="2014-01-31T00:47:00Z">
            <w:rPr>
              <w:del w:id="257" w:author="Riccardo Cattaneo" w:date="2014-01-29T15:55:00Z"/>
            </w:rPr>
          </w:rPrChange>
        </w:rPr>
      </w:pPr>
      <w:del w:id="258" w:author="Riccardo Cattaneo" w:date="2014-01-29T15:55:00Z">
        <w:r w:rsidRPr="007B375F" w:rsidDel="003F6B9F">
          <w:rPr>
            <w:rFonts w:ascii="Andale Mono" w:hAnsi="Andale Mono"/>
            <w:rPrChange w:id="259" w:author="Riccardo Cattaneo" w:date="2014-01-31T00:47:00Z">
              <w:rPr/>
            </w:rPrChange>
          </w:rPr>
          <w:delText xml:space="preserve">typedef int array[MAX_DIM*MAX_DIM];  </w:delText>
        </w:r>
      </w:del>
    </w:p>
    <w:p w14:paraId="09BA4DDE" w14:textId="77777777" w:rsidR="0027344F" w:rsidRPr="007B375F" w:rsidDel="003F6B9F" w:rsidRDefault="0027344F" w:rsidP="0027344F">
      <w:pPr>
        <w:rPr>
          <w:del w:id="260" w:author="Riccardo Cattaneo" w:date="2014-01-29T15:55:00Z"/>
          <w:rFonts w:ascii="Andale Mono" w:hAnsi="Andale Mono"/>
          <w:rPrChange w:id="261" w:author="Riccardo Cattaneo" w:date="2014-01-31T00:47:00Z">
            <w:rPr>
              <w:del w:id="262" w:author="Riccardo Cattaneo" w:date="2014-01-29T15:55:00Z"/>
            </w:rPr>
          </w:rPrChange>
        </w:rPr>
      </w:pPr>
      <w:del w:id="263" w:author="Riccardo Cattaneo" w:date="2014-01-29T15:55:00Z">
        <w:r w:rsidRPr="007B375F" w:rsidDel="003F6B9F">
          <w:rPr>
            <w:rFonts w:ascii="Andale Mono" w:hAnsi="Andale Mono"/>
            <w:rPrChange w:id="264" w:author="Riccardo Cattaneo" w:date="2014-01-31T00:47:00Z">
              <w:rPr/>
            </w:rPrChange>
          </w:rPr>
          <w:delText xml:space="preserve">void main() </w:delText>
        </w:r>
      </w:del>
    </w:p>
    <w:p w14:paraId="4B49ED14" w14:textId="77777777" w:rsidR="0027344F" w:rsidRPr="007B375F" w:rsidDel="003F6B9F" w:rsidRDefault="0027344F" w:rsidP="0027344F">
      <w:pPr>
        <w:rPr>
          <w:del w:id="265" w:author="Riccardo Cattaneo" w:date="2014-01-29T15:55:00Z"/>
          <w:rFonts w:ascii="Andale Mono" w:hAnsi="Andale Mono"/>
          <w:rPrChange w:id="266" w:author="Riccardo Cattaneo" w:date="2014-01-31T00:47:00Z">
            <w:rPr>
              <w:del w:id="267" w:author="Riccardo Cattaneo" w:date="2014-01-29T15:55:00Z"/>
            </w:rPr>
          </w:rPrChange>
        </w:rPr>
      </w:pPr>
      <w:del w:id="268" w:author="Riccardo Cattaneo" w:date="2014-01-29T15:55:00Z">
        <w:r w:rsidRPr="007B375F" w:rsidDel="003F6B9F">
          <w:rPr>
            <w:rFonts w:ascii="Andale Mono" w:hAnsi="Andale Mono"/>
            <w:rPrChange w:id="269" w:author="Riccardo Cattaneo" w:date="2014-01-31T00:47:00Z">
              <w:rPr/>
            </w:rPrChange>
          </w:rPr>
          <w:delText>{</w:delText>
        </w:r>
      </w:del>
    </w:p>
    <w:p w14:paraId="6E18F147" w14:textId="77777777" w:rsidR="0027344F" w:rsidRPr="007B375F" w:rsidDel="003F6B9F" w:rsidRDefault="0027344F" w:rsidP="0027344F">
      <w:pPr>
        <w:rPr>
          <w:del w:id="270" w:author="Riccardo Cattaneo" w:date="2014-01-29T15:55:00Z"/>
          <w:rFonts w:ascii="Andale Mono" w:hAnsi="Andale Mono"/>
          <w:rPrChange w:id="271" w:author="Riccardo Cattaneo" w:date="2014-01-31T00:47:00Z">
            <w:rPr>
              <w:del w:id="272" w:author="Riccardo Cattaneo" w:date="2014-01-29T15:55:00Z"/>
            </w:rPr>
          </w:rPrChange>
        </w:rPr>
      </w:pPr>
      <w:del w:id="273" w:author="Riccardo Cattaneo" w:date="2014-01-29T15:55:00Z">
        <w:r w:rsidRPr="007B375F" w:rsidDel="003F6B9F">
          <w:rPr>
            <w:rFonts w:ascii="Andale Mono" w:hAnsi="Andale Mono"/>
            <w:rPrChange w:id="274" w:author="Riccardo Cattaneo" w:date="2014-01-31T00:47:00Z">
              <w:rPr/>
            </w:rPrChange>
          </w:rPr>
          <w:delText xml:space="preserve">     matr M;</w:delText>
        </w:r>
      </w:del>
    </w:p>
    <w:p w14:paraId="4DED28E7" w14:textId="77777777" w:rsidR="0027344F" w:rsidRPr="007B375F" w:rsidDel="003F6B9F" w:rsidRDefault="0027344F" w:rsidP="0027344F">
      <w:pPr>
        <w:rPr>
          <w:del w:id="275" w:author="Riccardo Cattaneo" w:date="2014-01-29T15:55:00Z"/>
          <w:rFonts w:ascii="Andale Mono" w:hAnsi="Andale Mono"/>
          <w:rPrChange w:id="276" w:author="Riccardo Cattaneo" w:date="2014-01-31T00:47:00Z">
            <w:rPr>
              <w:del w:id="277" w:author="Riccardo Cattaneo" w:date="2014-01-29T15:55:00Z"/>
            </w:rPr>
          </w:rPrChange>
        </w:rPr>
      </w:pPr>
      <w:del w:id="278" w:author="Riccardo Cattaneo" w:date="2014-01-29T15:55:00Z">
        <w:r w:rsidRPr="007B375F" w:rsidDel="003F6B9F">
          <w:rPr>
            <w:rFonts w:ascii="Andale Mono" w:hAnsi="Andale Mono"/>
            <w:rPrChange w:id="279" w:author="Riccardo Cattaneo" w:date="2014-01-31T00:47:00Z">
              <w:rPr/>
            </w:rPrChange>
          </w:rPr>
          <w:delText xml:space="preserve">     array A;</w:delText>
        </w:r>
      </w:del>
    </w:p>
    <w:p w14:paraId="1E47065A" w14:textId="77777777" w:rsidR="0027344F" w:rsidRPr="007B375F" w:rsidDel="003F6B9F" w:rsidRDefault="0027344F" w:rsidP="0027344F">
      <w:pPr>
        <w:rPr>
          <w:del w:id="280" w:author="Riccardo Cattaneo" w:date="2014-01-29T15:55:00Z"/>
          <w:rFonts w:ascii="Andale Mono" w:hAnsi="Andale Mono"/>
          <w:rPrChange w:id="281" w:author="Riccardo Cattaneo" w:date="2014-01-31T00:47:00Z">
            <w:rPr>
              <w:del w:id="282" w:author="Riccardo Cattaneo" w:date="2014-01-29T15:55:00Z"/>
            </w:rPr>
          </w:rPrChange>
        </w:rPr>
      </w:pPr>
      <w:del w:id="283" w:author="Riccardo Cattaneo" w:date="2014-01-29T15:55:00Z">
        <w:r w:rsidRPr="007B375F" w:rsidDel="003F6B9F">
          <w:rPr>
            <w:rFonts w:ascii="Andale Mono" w:hAnsi="Andale Mono"/>
            <w:rPrChange w:id="284" w:author="Riccardo Cattaneo" w:date="2014-01-31T00:47:00Z">
              <w:rPr/>
            </w:rPrChange>
          </w:rPr>
          <w:delText xml:space="preserve">     int i, j, k, R, C;</w:delText>
        </w:r>
      </w:del>
    </w:p>
    <w:p w14:paraId="25CB7BC5" w14:textId="77777777" w:rsidR="0027344F" w:rsidRPr="007B375F" w:rsidDel="003F6B9F" w:rsidRDefault="0027344F" w:rsidP="0027344F">
      <w:pPr>
        <w:rPr>
          <w:del w:id="285" w:author="Riccardo Cattaneo" w:date="2014-01-29T15:55:00Z"/>
          <w:rFonts w:ascii="Andale Mono" w:hAnsi="Andale Mono"/>
          <w:rPrChange w:id="286" w:author="Riccardo Cattaneo" w:date="2014-01-31T00:47:00Z">
            <w:rPr>
              <w:del w:id="287" w:author="Riccardo Cattaneo" w:date="2014-01-29T15:55:00Z"/>
            </w:rPr>
          </w:rPrChange>
        </w:rPr>
      </w:pPr>
      <w:del w:id="288" w:author="Riccardo Cattaneo" w:date="2014-01-29T15:55:00Z">
        <w:r w:rsidRPr="007B375F" w:rsidDel="003F6B9F">
          <w:rPr>
            <w:rFonts w:ascii="Andale Mono" w:hAnsi="Andale Mono"/>
            <w:rPrChange w:id="289" w:author="Riccardo Cattaneo" w:date="2014-01-31T00:47:00Z">
              <w:rPr/>
            </w:rPrChange>
          </w:rPr>
          <w:delText xml:space="preserve">     /* Acquisizione di R t.c. R&gt;0 e R&lt;=100 */</w:delText>
        </w:r>
      </w:del>
    </w:p>
    <w:p w14:paraId="0A57FC93" w14:textId="77777777" w:rsidR="0027344F" w:rsidRPr="007B375F" w:rsidDel="003F6B9F" w:rsidRDefault="0027344F" w:rsidP="0027344F">
      <w:pPr>
        <w:rPr>
          <w:del w:id="290" w:author="Riccardo Cattaneo" w:date="2014-01-29T15:55:00Z"/>
          <w:rFonts w:ascii="Andale Mono" w:hAnsi="Andale Mono"/>
          <w:rPrChange w:id="291" w:author="Riccardo Cattaneo" w:date="2014-01-31T00:47:00Z">
            <w:rPr>
              <w:del w:id="292" w:author="Riccardo Cattaneo" w:date="2014-01-29T15:55:00Z"/>
            </w:rPr>
          </w:rPrChange>
        </w:rPr>
      </w:pPr>
      <w:del w:id="293" w:author="Riccardo Cattaneo" w:date="2014-01-29T15:55:00Z">
        <w:r w:rsidRPr="007B375F" w:rsidDel="003F6B9F">
          <w:rPr>
            <w:rFonts w:ascii="Andale Mono" w:hAnsi="Andale Mono"/>
            <w:rPrChange w:id="294" w:author="Riccardo Cattaneo" w:date="2014-01-31T00:47:00Z">
              <w:rPr/>
            </w:rPrChange>
          </w:rPr>
          <w:delText xml:space="preserve">     do</w:delText>
        </w:r>
      </w:del>
    </w:p>
    <w:p w14:paraId="6C815C3B" w14:textId="77777777" w:rsidR="0027344F" w:rsidRPr="007B375F" w:rsidDel="003F6B9F" w:rsidRDefault="0027344F" w:rsidP="0027344F">
      <w:pPr>
        <w:rPr>
          <w:del w:id="295" w:author="Riccardo Cattaneo" w:date="2014-01-29T15:55:00Z"/>
          <w:rFonts w:ascii="Andale Mono" w:hAnsi="Andale Mono"/>
          <w:rPrChange w:id="296" w:author="Riccardo Cattaneo" w:date="2014-01-31T00:47:00Z">
            <w:rPr>
              <w:del w:id="297" w:author="Riccardo Cattaneo" w:date="2014-01-29T15:55:00Z"/>
            </w:rPr>
          </w:rPrChange>
        </w:rPr>
      </w:pPr>
      <w:del w:id="298" w:author="Riccardo Cattaneo" w:date="2014-01-29T15:55:00Z">
        <w:r w:rsidRPr="007B375F" w:rsidDel="003F6B9F">
          <w:rPr>
            <w:rFonts w:ascii="Andale Mono" w:hAnsi="Andale Mono"/>
            <w:rPrChange w:id="299" w:author="Riccardo Cattaneo" w:date="2014-01-31T00:47:00Z">
              <w:rPr/>
            </w:rPrChange>
          </w:rPr>
          <w:delText xml:space="preserve">     {</w:delText>
        </w:r>
      </w:del>
    </w:p>
    <w:p w14:paraId="39BC328E" w14:textId="77777777" w:rsidR="0027344F" w:rsidRPr="007B375F" w:rsidDel="003F6B9F" w:rsidRDefault="0027344F" w:rsidP="0027344F">
      <w:pPr>
        <w:rPr>
          <w:del w:id="300" w:author="Riccardo Cattaneo" w:date="2014-01-29T15:55:00Z"/>
          <w:rFonts w:ascii="Andale Mono" w:hAnsi="Andale Mono"/>
          <w:rPrChange w:id="301" w:author="Riccardo Cattaneo" w:date="2014-01-31T00:47:00Z">
            <w:rPr>
              <w:del w:id="302" w:author="Riccardo Cattaneo" w:date="2014-01-29T15:55:00Z"/>
            </w:rPr>
          </w:rPrChange>
        </w:rPr>
      </w:pPr>
      <w:del w:id="303" w:author="Riccardo Cattaneo" w:date="2014-01-29T15:55:00Z">
        <w:r w:rsidRPr="007B375F" w:rsidDel="003F6B9F">
          <w:rPr>
            <w:rFonts w:ascii="Andale Mono" w:hAnsi="Andale Mono"/>
            <w:rPrChange w:id="304" w:author="Riccardo Cattaneo" w:date="2014-01-31T00:47:00Z">
              <w:rPr/>
            </w:rPrChange>
          </w:rPr>
          <w:delText xml:space="preserve">         printf("Inserisci il numero di righe: ");</w:delText>
        </w:r>
      </w:del>
    </w:p>
    <w:p w14:paraId="03EC3374" w14:textId="77777777" w:rsidR="0027344F" w:rsidRPr="007B375F" w:rsidDel="003F6B9F" w:rsidRDefault="0027344F" w:rsidP="0027344F">
      <w:pPr>
        <w:rPr>
          <w:del w:id="305" w:author="Riccardo Cattaneo" w:date="2014-01-29T15:55:00Z"/>
          <w:rFonts w:ascii="Andale Mono" w:hAnsi="Andale Mono"/>
          <w:rPrChange w:id="306" w:author="Riccardo Cattaneo" w:date="2014-01-31T00:47:00Z">
            <w:rPr>
              <w:del w:id="307" w:author="Riccardo Cattaneo" w:date="2014-01-29T15:55:00Z"/>
            </w:rPr>
          </w:rPrChange>
        </w:rPr>
      </w:pPr>
      <w:del w:id="308" w:author="Riccardo Cattaneo" w:date="2014-01-29T15:55:00Z">
        <w:r w:rsidRPr="007B375F" w:rsidDel="003F6B9F">
          <w:rPr>
            <w:rFonts w:ascii="Andale Mono" w:hAnsi="Andale Mono"/>
            <w:rPrChange w:id="309" w:author="Riccardo Cattaneo" w:date="2014-01-31T00:47:00Z">
              <w:rPr/>
            </w:rPrChange>
          </w:rPr>
          <w:delText xml:space="preserve">         scanf("%d", &amp;R);</w:delText>
        </w:r>
      </w:del>
    </w:p>
    <w:p w14:paraId="177E8FA8" w14:textId="77777777" w:rsidR="0027344F" w:rsidRPr="007B375F" w:rsidDel="003F6B9F" w:rsidRDefault="0027344F" w:rsidP="0027344F">
      <w:pPr>
        <w:rPr>
          <w:del w:id="310" w:author="Riccardo Cattaneo" w:date="2014-01-29T15:55:00Z"/>
          <w:rFonts w:ascii="Andale Mono" w:hAnsi="Andale Mono"/>
          <w:rPrChange w:id="311" w:author="Riccardo Cattaneo" w:date="2014-01-31T00:47:00Z">
            <w:rPr>
              <w:del w:id="312" w:author="Riccardo Cattaneo" w:date="2014-01-29T15:55:00Z"/>
            </w:rPr>
          </w:rPrChange>
        </w:rPr>
      </w:pPr>
      <w:del w:id="313" w:author="Riccardo Cattaneo" w:date="2014-01-29T15:55:00Z">
        <w:r w:rsidRPr="007B375F" w:rsidDel="003F6B9F">
          <w:rPr>
            <w:rFonts w:ascii="Andale Mono" w:hAnsi="Andale Mono"/>
            <w:rPrChange w:id="314" w:author="Riccardo Cattaneo" w:date="2014-01-31T00:47:00Z">
              <w:rPr/>
            </w:rPrChange>
          </w:rPr>
          <w:delText xml:space="preserve">     } while(R&lt;=0 || R&gt;100);</w:delText>
        </w:r>
      </w:del>
    </w:p>
    <w:p w14:paraId="6D59E171" w14:textId="77777777" w:rsidR="0027344F" w:rsidRPr="007B375F" w:rsidDel="003F6B9F" w:rsidRDefault="0027344F" w:rsidP="0027344F">
      <w:pPr>
        <w:rPr>
          <w:del w:id="315" w:author="Riccardo Cattaneo" w:date="2014-01-29T15:55:00Z"/>
          <w:rFonts w:ascii="Andale Mono" w:hAnsi="Andale Mono"/>
          <w:rPrChange w:id="316" w:author="Riccardo Cattaneo" w:date="2014-01-31T00:47:00Z">
            <w:rPr>
              <w:del w:id="317" w:author="Riccardo Cattaneo" w:date="2014-01-29T15:55:00Z"/>
            </w:rPr>
          </w:rPrChange>
        </w:rPr>
      </w:pPr>
      <w:del w:id="318" w:author="Riccardo Cattaneo" w:date="2014-01-29T15:55:00Z">
        <w:r w:rsidRPr="007B375F" w:rsidDel="003F6B9F">
          <w:rPr>
            <w:rFonts w:ascii="Andale Mono" w:hAnsi="Andale Mono"/>
            <w:rPrChange w:id="319" w:author="Riccardo Cattaneo" w:date="2014-01-31T00:47:00Z">
              <w:rPr/>
            </w:rPrChange>
          </w:rPr>
          <w:delText xml:space="preserve">     /* Acquisizione di C t.c. C&gt;0 e C&lt;=100 */</w:delText>
        </w:r>
      </w:del>
    </w:p>
    <w:p w14:paraId="2C2A9BD8" w14:textId="77777777" w:rsidR="0027344F" w:rsidRPr="007B375F" w:rsidDel="003F6B9F" w:rsidRDefault="0027344F" w:rsidP="0027344F">
      <w:pPr>
        <w:rPr>
          <w:del w:id="320" w:author="Riccardo Cattaneo" w:date="2014-01-29T15:55:00Z"/>
          <w:rFonts w:ascii="Andale Mono" w:hAnsi="Andale Mono"/>
          <w:rPrChange w:id="321" w:author="Riccardo Cattaneo" w:date="2014-01-31T00:47:00Z">
            <w:rPr>
              <w:del w:id="322" w:author="Riccardo Cattaneo" w:date="2014-01-29T15:55:00Z"/>
            </w:rPr>
          </w:rPrChange>
        </w:rPr>
      </w:pPr>
      <w:del w:id="323" w:author="Riccardo Cattaneo" w:date="2014-01-29T15:55:00Z">
        <w:r w:rsidRPr="007B375F" w:rsidDel="003F6B9F">
          <w:rPr>
            <w:rFonts w:ascii="Andale Mono" w:hAnsi="Andale Mono"/>
            <w:rPrChange w:id="324" w:author="Riccardo Cattaneo" w:date="2014-01-31T00:47:00Z">
              <w:rPr/>
            </w:rPrChange>
          </w:rPr>
          <w:delText xml:space="preserve">     do</w:delText>
        </w:r>
      </w:del>
    </w:p>
    <w:p w14:paraId="79A9879B" w14:textId="77777777" w:rsidR="0027344F" w:rsidRPr="007B375F" w:rsidDel="003F6B9F" w:rsidRDefault="0027344F" w:rsidP="0027344F">
      <w:pPr>
        <w:rPr>
          <w:del w:id="325" w:author="Riccardo Cattaneo" w:date="2014-01-29T15:55:00Z"/>
          <w:rFonts w:ascii="Andale Mono" w:hAnsi="Andale Mono"/>
          <w:rPrChange w:id="326" w:author="Riccardo Cattaneo" w:date="2014-01-31T00:47:00Z">
            <w:rPr>
              <w:del w:id="327" w:author="Riccardo Cattaneo" w:date="2014-01-29T15:55:00Z"/>
            </w:rPr>
          </w:rPrChange>
        </w:rPr>
      </w:pPr>
      <w:del w:id="328" w:author="Riccardo Cattaneo" w:date="2014-01-29T15:55:00Z">
        <w:r w:rsidRPr="007B375F" w:rsidDel="003F6B9F">
          <w:rPr>
            <w:rFonts w:ascii="Andale Mono" w:hAnsi="Andale Mono"/>
            <w:rPrChange w:id="329" w:author="Riccardo Cattaneo" w:date="2014-01-31T00:47:00Z">
              <w:rPr/>
            </w:rPrChange>
          </w:rPr>
          <w:delText xml:space="preserve">     {</w:delText>
        </w:r>
      </w:del>
    </w:p>
    <w:p w14:paraId="77C432DA" w14:textId="77777777" w:rsidR="0027344F" w:rsidRPr="007B375F" w:rsidDel="003F6B9F" w:rsidRDefault="0027344F" w:rsidP="0027344F">
      <w:pPr>
        <w:rPr>
          <w:del w:id="330" w:author="Riccardo Cattaneo" w:date="2014-01-29T15:55:00Z"/>
          <w:rFonts w:ascii="Andale Mono" w:hAnsi="Andale Mono"/>
          <w:rPrChange w:id="331" w:author="Riccardo Cattaneo" w:date="2014-01-31T00:47:00Z">
            <w:rPr>
              <w:del w:id="332" w:author="Riccardo Cattaneo" w:date="2014-01-29T15:55:00Z"/>
            </w:rPr>
          </w:rPrChange>
        </w:rPr>
      </w:pPr>
      <w:del w:id="333" w:author="Riccardo Cattaneo" w:date="2014-01-29T15:55:00Z">
        <w:r w:rsidRPr="007B375F" w:rsidDel="003F6B9F">
          <w:rPr>
            <w:rFonts w:ascii="Andale Mono" w:hAnsi="Andale Mono"/>
            <w:rPrChange w:id="334" w:author="Riccardo Cattaneo" w:date="2014-01-31T00:47:00Z">
              <w:rPr/>
            </w:rPrChange>
          </w:rPr>
          <w:delText xml:space="preserve">         printf("Inserisci il numero di colonne: ");</w:delText>
        </w:r>
      </w:del>
    </w:p>
    <w:p w14:paraId="3CDFC49D" w14:textId="77777777" w:rsidR="0027344F" w:rsidRPr="007B375F" w:rsidDel="003F6B9F" w:rsidRDefault="0027344F" w:rsidP="0027344F">
      <w:pPr>
        <w:rPr>
          <w:del w:id="335" w:author="Riccardo Cattaneo" w:date="2014-01-29T15:55:00Z"/>
          <w:rFonts w:ascii="Andale Mono" w:hAnsi="Andale Mono"/>
          <w:rPrChange w:id="336" w:author="Riccardo Cattaneo" w:date="2014-01-31T00:47:00Z">
            <w:rPr>
              <w:del w:id="337" w:author="Riccardo Cattaneo" w:date="2014-01-29T15:55:00Z"/>
            </w:rPr>
          </w:rPrChange>
        </w:rPr>
      </w:pPr>
      <w:del w:id="338" w:author="Riccardo Cattaneo" w:date="2014-01-29T15:55:00Z">
        <w:r w:rsidRPr="007B375F" w:rsidDel="003F6B9F">
          <w:rPr>
            <w:rFonts w:ascii="Andale Mono" w:hAnsi="Andale Mono"/>
            <w:rPrChange w:id="339" w:author="Riccardo Cattaneo" w:date="2014-01-31T00:47:00Z">
              <w:rPr/>
            </w:rPrChange>
          </w:rPr>
          <w:delText xml:space="preserve">         scanf("%d", &amp;C);</w:delText>
        </w:r>
      </w:del>
    </w:p>
    <w:p w14:paraId="6F8698C5" w14:textId="77777777" w:rsidR="0027344F" w:rsidRPr="007B375F" w:rsidDel="003F6B9F" w:rsidRDefault="0027344F" w:rsidP="0027344F">
      <w:pPr>
        <w:rPr>
          <w:del w:id="340" w:author="Riccardo Cattaneo" w:date="2014-01-29T15:55:00Z"/>
          <w:rFonts w:ascii="Andale Mono" w:hAnsi="Andale Mono"/>
          <w:rPrChange w:id="341" w:author="Riccardo Cattaneo" w:date="2014-01-31T00:47:00Z">
            <w:rPr>
              <w:del w:id="342" w:author="Riccardo Cattaneo" w:date="2014-01-29T15:55:00Z"/>
            </w:rPr>
          </w:rPrChange>
        </w:rPr>
      </w:pPr>
      <w:del w:id="343" w:author="Riccardo Cattaneo" w:date="2014-01-29T15:55:00Z">
        <w:r w:rsidRPr="007B375F" w:rsidDel="003F6B9F">
          <w:rPr>
            <w:rFonts w:ascii="Andale Mono" w:hAnsi="Andale Mono"/>
            <w:rPrChange w:id="344" w:author="Riccardo Cattaneo" w:date="2014-01-31T00:47:00Z">
              <w:rPr/>
            </w:rPrChange>
          </w:rPr>
          <w:delText xml:space="preserve">     } while(C&lt;=0 || C&gt;100);</w:delText>
        </w:r>
      </w:del>
    </w:p>
    <w:p w14:paraId="199FA053" w14:textId="77777777" w:rsidR="0027344F" w:rsidRPr="007B375F" w:rsidDel="003F6B9F" w:rsidRDefault="0027344F" w:rsidP="0027344F">
      <w:pPr>
        <w:rPr>
          <w:del w:id="345" w:author="Riccardo Cattaneo" w:date="2014-01-29T15:55:00Z"/>
          <w:rFonts w:ascii="Andale Mono" w:hAnsi="Andale Mono"/>
          <w:rPrChange w:id="346" w:author="Riccardo Cattaneo" w:date="2014-01-31T00:47:00Z">
            <w:rPr>
              <w:del w:id="347" w:author="Riccardo Cattaneo" w:date="2014-01-29T15:55:00Z"/>
            </w:rPr>
          </w:rPrChange>
        </w:rPr>
      </w:pPr>
      <w:del w:id="348" w:author="Riccardo Cattaneo" w:date="2014-01-29T15:55:00Z">
        <w:r w:rsidRPr="007B375F" w:rsidDel="003F6B9F">
          <w:rPr>
            <w:rFonts w:ascii="Andale Mono" w:hAnsi="Andale Mono"/>
            <w:rPrChange w:id="349" w:author="Riccardo Cattaneo" w:date="2014-01-31T00:47:00Z">
              <w:rPr/>
            </w:rPrChange>
          </w:rPr>
          <w:delText xml:space="preserve">      /* Acquisizione dei valori della matrice e riempimento di A */</w:delText>
        </w:r>
      </w:del>
    </w:p>
    <w:p w14:paraId="1BD65337" w14:textId="77777777" w:rsidR="0027344F" w:rsidRPr="007B375F" w:rsidDel="003F6B9F" w:rsidRDefault="0027344F" w:rsidP="0027344F">
      <w:pPr>
        <w:rPr>
          <w:del w:id="350" w:author="Riccardo Cattaneo" w:date="2014-01-29T15:55:00Z"/>
          <w:rFonts w:ascii="Andale Mono" w:hAnsi="Andale Mono"/>
          <w:rPrChange w:id="351" w:author="Riccardo Cattaneo" w:date="2014-01-31T00:47:00Z">
            <w:rPr>
              <w:del w:id="352" w:author="Riccardo Cattaneo" w:date="2014-01-29T15:55:00Z"/>
            </w:rPr>
          </w:rPrChange>
        </w:rPr>
      </w:pPr>
      <w:del w:id="353" w:author="Riccardo Cattaneo" w:date="2014-01-29T15:55:00Z">
        <w:r w:rsidRPr="007B375F" w:rsidDel="003F6B9F">
          <w:rPr>
            <w:rFonts w:ascii="Andale Mono" w:hAnsi="Andale Mono"/>
            <w:rPrChange w:id="354" w:author="Riccardo Cattaneo" w:date="2014-01-31T00:47:00Z">
              <w:rPr/>
            </w:rPrChange>
          </w:rPr>
          <w:delText xml:space="preserve">     k=0; /* viene usato come indice dell'array A */</w:delText>
        </w:r>
      </w:del>
    </w:p>
    <w:p w14:paraId="08432E44" w14:textId="77777777" w:rsidR="0027344F" w:rsidRPr="007B375F" w:rsidDel="003F6B9F" w:rsidRDefault="0027344F" w:rsidP="0027344F">
      <w:pPr>
        <w:rPr>
          <w:del w:id="355" w:author="Riccardo Cattaneo" w:date="2014-01-29T15:55:00Z"/>
          <w:rFonts w:ascii="Andale Mono" w:hAnsi="Andale Mono"/>
          <w:rPrChange w:id="356" w:author="Riccardo Cattaneo" w:date="2014-01-31T00:47:00Z">
            <w:rPr>
              <w:del w:id="357" w:author="Riccardo Cattaneo" w:date="2014-01-29T15:55:00Z"/>
            </w:rPr>
          </w:rPrChange>
        </w:rPr>
      </w:pPr>
      <w:del w:id="358" w:author="Riccardo Cattaneo" w:date="2014-01-29T15:55:00Z">
        <w:r w:rsidRPr="007B375F" w:rsidDel="003F6B9F">
          <w:rPr>
            <w:rFonts w:ascii="Andale Mono" w:hAnsi="Andale Mono"/>
            <w:rPrChange w:id="359" w:author="Riccardo Cattaneo" w:date="2014-01-31T00:47:00Z">
              <w:rPr/>
            </w:rPrChange>
          </w:rPr>
          <w:delText xml:space="preserve">     for(i=0; i&lt;R;i++)</w:delText>
        </w:r>
      </w:del>
    </w:p>
    <w:p w14:paraId="14528C8B" w14:textId="77777777" w:rsidR="0027344F" w:rsidRPr="007B375F" w:rsidDel="003F6B9F" w:rsidRDefault="0027344F" w:rsidP="0027344F">
      <w:pPr>
        <w:rPr>
          <w:del w:id="360" w:author="Riccardo Cattaneo" w:date="2014-01-29T15:55:00Z"/>
          <w:rFonts w:ascii="Andale Mono" w:hAnsi="Andale Mono"/>
          <w:rPrChange w:id="361" w:author="Riccardo Cattaneo" w:date="2014-01-31T00:47:00Z">
            <w:rPr>
              <w:del w:id="362" w:author="Riccardo Cattaneo" w:date="2014-01-29T15:55:00Z"/>
            </w:rPr>
          </w:rPrChange>
        </w:rPr>
      </w:pPr>
      <w:del w:id="363" w:author="Riccardo Cattaneo" w:date="2014-01-29T15:55:00Z">
        <w:r w:rsidRPr="007B375F" w:rsidDel="003F6B9F">
          <w:rPr>
            <w:rFonts w:ascii="Andale Mono" w:hAnsi="Andale Mono"/>
            <w:rPrChange w:id="364" w:author="Riccardo Cattaneo" w:date="2014-01-31T00:47:00Z">
              <w:rPr/>
            </w:rPrChange>
          </w:rPr>
          <w:delText xml:space="preserve">         for(j=0; j&lt;C; j++)</w:delText>
        </w:r>
      </w:del>
    </w:p>
    <w:p w14:paraId="3DE67FEC" w14:textId="77777777" w:rsidR="0027344F" w:rsidRPr="007B375F" w:rsidDel="003F6B9F" w:rsidRDefault="0027344F" w:rsidP="0027344F">
      <w:pPr>
        <w:rPr>
          <w:del w:id="365" w:author="Riccardo Cattaneo" w:date="2014-01-29T15:55:00Z"/>
          <w:rFonts w:ascii="Andale Mono" w:hAnsi="Andale Mono"/>
          <w:rPrChange w:id="366" w:author="Riccardo Cattaneo" w:date="2014-01-31T00:47:00Z">
            <w:rPr>
              <w:del w:id="367" w:author="Riccardo Cattaneo" w:date="2014-01-29T15:55:00Z"/>
            </w:rPr>
          </w:rPrChange>
        </w:rPr>
      </w:pPr>
      <w:del w:id="368" w:author="Riccardo Cattaneo" w:date="2014-01-29T15:55:00Z">
        <w:r w:rsidRPr="007B375F" w:rsidDel="003F6B9F">
          <w:rPr>
            <w:rFonts w:ascii="Andale Mono" w:hAnsi="Andale Mono"/>
            <w:rPrChange w:id="369" w:author="Riccardo Cattaneo" w:date="2014-01-31T00:47:00Z">
              <w:rPr/>
            </w:rPrChange>
          </w:rPr>
          <w:delText xml:space="preserve">         {</w:delText>
        </w:r>
      </w:del>
    </w:p>
    <w:p w14:paraId="4EC648E4" w14:textId="77777777" w:rsidR="0027344F" w:rsidRPr="007B375F" w:rsidDel="003F6B9F" w:rsidRDefault="0027344F" w:rsidP="0027344F">
      <w:pPr>
        <w:rPr>
          <w:del w:id="370" w:author="Riccardo Cattaneo" w:date="2014-01-29T15:55:00Z"/>
          <w:rFonts w:ascii="Andale Mono" w:hAnsi="Andale Mono"/>
          <w:rPrChange w:id="371" w:author="Riccardo Cattaneo" w:date="2014-01-31T00:47:00Z">
            <w:rPr>
              <w:del w:id="372" w:author="Riccardo Cattaneo" w:date="2014-01-29T15:55:00Z"/>
            </w:rPr>
          </w:rPrChange>
        </w:rPr>
      </w:pPr>
      <w:del w:id="373" w:author="Riccardo Cattaneo" w:date="2014-01-29T15:55:00Z">
        <w:r w:rsidRPr="007B375F" w:rsidDel="003F6B9F">
          <w:rPr>
            <w:rFonts w:ascii="Andale Mono" w:hAnsi="Andale Mono"/>
            <w:rPrChange w:id="374" w:author="Riccardo Cattaneo" w:date="2014-01-31T00:47:00Z">
              <w:rPr/>
            </w:rPrChange>
          </w:rPr>
          <w:delText xml:space="preserve">             do</w:delText>
        </w:r>
      </w:del>
    </w:p>
    <w:p w14:paraId="27E72999" w14:textId="77777777" w:rsidR="0027344F" w:rsidRPr="007B375F" w:rsidDel="003F6B9F" w:rsidRDefault="0027344F" w:rsidP="0027344F">
      <w:pPr>
        <w:rPr>
          <w:del w:id="375" w:author="Riccardo Cattaneo" w:date="2014-01-29T15:55:00Z"/>
          <w:rFonts w:ascii="Andale Mono" w:hAnsi="Andale Mono"/>
          <w:rPrChange w:id="376" w:author="Riccardo Cattaneo" w:date="2014-01-31T00:47:00Z">
            <w:rPr>
              <w:del w:id="377" w:author="Riccardo Cattaneo" w:date="2014-01-29T15:55:00Z"/>
            </w:rPr>
          </w:rPrChange>
        </w:rPr>
      </w:pPr>
      <w:del w:id="378" w:author="Riccardo Cattaneo" w:date="2014-01-29T15:55:00Z">
        <w:r w:rsidRPr="007B375F" w:rsidDel="003F6B9F">
          <w:rPr>
            <w:rFonts w:ascii="Andale Mono" w:hAnsi="Andale Mono"/>
            <w:rPrChange w:id="379" w:author="Riccardo Cattaneo" w:date="2014-01-31T00:47:00Z">
              <w:rPr/>
            </w:rPrChange>
          </w:rPr>
          <w:delText xml:space="preserve">             {</w:delText>
        </w:r>
      </w:del>
    </w:p>
    <w:p w14:paraId="6A339318" w14:textId="77777777" w:rsidR="0027344F" w:rsidRPr="007B375F" w:rsidDel="003F6B9F" w:rsidRDefault="0027344F" w:rsidP="0027344F">
      <w:pPr>
        <w:rPr>
          <w:del w:id="380" w:author="Riccardo Cattaneo" w:date="2014-01-29T15:55:00Z"/>
          <w:rFonts w:ascii="Andale Mono" w:hAnsi="Andale Mono"/>
          <w:rPrChange w:id="381" w:author="Riccardo Cattaneo" w:date="2014-01-31T00:47:00Z">
            <w:rPr>
              <w:del w:id="382" w:author="Riccardo Cattaneo" w:date="2014-01-29T15:55:00Z"/>
            </w:rPr>
          </w:rPrChange>
        </w:rPr>
      </w:pPr>
      <w:del w:id="383" w:author="Riccardo Cattaneo" w:date="2014-01-29T15:55:00Z">
        <w:r w:rsidRPr="007B375F" w:rsidDel="003F6B9F">
          <w:rPr>
            <w:rFonts w:ascii="Andale Mono" w:hAnsi="Andale Mono"/>
            <w:rPrChange w:id="384" w:author="Riccardo Cattaneo" w:date="2014-01-31T00:47:00Z">
              <w:rPr/>
            </w:rPrChange>
          </w:rPr>
          <w:delText xml:space="preserve">                 printf("Inserisci l'elemento di posizione [%d, %d]: ", i, j);</w:delText>
        </w:r>
      </w:del>
    </w:p>
    <w:p w14:paraId="579EE89E" w14:textId="77777777" w:rsidR="0027344F" w:rsidRPr="007B375F" w:rsidDel="003F6B9F" w:rsidRDefault="0027344F" w:rsidP="0027344F">
      <w:pPr>
        <w:rPr>
          <w:del w:id="385" w:author="Riccardo Cattaneo" w:date="2014-01-29T15:55:00Z"/>
          <w:rFonts w:ascii="Andale Mono" w:hAnsi="Andale Mono"/>
          <w:rPrChange w:id="386" w:author="Riccardo Cattaneo" w:date="2014-01-31T00:47:00Z">
            <w:rPr>
              <w:del w:id="387" w:author="Riccardo Cattaneo" w:date="2014-01-29T15:55:00Z"/>
            </w:rPr>
          </w:rPrChange>
        </w:rPr>
      </w:pPr>
      <w:del w:id="388" w:author="Riccardo Cattaneo" w:date="2014-01-29T15:55:00Z">
        <w:r w:rsidRPr="007B375F" w:rsidDel="003F6B9F">
          <w:rPr>
            <w:rFonts w:ascii="Andale Mono" w:hAnsi="Andale Mono"/>
            <w:rPrChange w:id="389" w:author="Riccardo Cattaneo" w:date="2014-01-31T00:47:00Z">
              <w:rPr/>
            </w:rPrChange>
          </w:rPr>
          <w:delText xml:space="preserve">                 scanf("%d", &amp;M[i][j]);</w:delText>
        </w:r>
      </w:del>
    </w:p>
    <w:p w14:paraId="064EDAA1" w14:textId="77777777" w:rsidR="0027344F" w:rsidRPr="007B375F" w:rsidDel="003F6B9F" w:rsidRDefault="0027344F" w:rsidP="0027344F">
      <w:pPr>
        <w:rPr>
          <w:del w:id="390" w:author="Riccardo Cattaneo" w:date="2014-01-29T15:55:00Z"/>
          <w:rFonts w:ascii="Andale Mono" w:hAnsi="Andale Mono"/>
          <w:rPrChange w:id="391" w:author="Riccardo Cattaneo" w:date="2014-01-31T00:47:00Z">
            <w:rPr>
              <w:del w:id="392" w:author="Riccardo Cattaneo" w:date="2014-01-29T15:55:00Z"/>
            </w:rPr>
          </w:rPrChange>
        </w:rPr>
      </w:pPr>
      <w:del w:id="393" w:author="Riccardo Cattaneo" w:date="2014-01-29T15:55:00Z">
        <w:r w:rsidRPr="007B375F" w:rsidDel="003F6B9F">
          <w:rPr>
            <w:rFonts w:ascii="Andale Mono" w:hAnsi="Andale Mono"/>
            <w:rPrChange w:id="394" w:author="Riccardo Cattaneo" w:date="2014-01-31T00:47:00Z">
              <w:rPr/>
            </w:rPrChange>
          </w:rPr>
          <w:delText xml:space="preserve">             } while(M[i][j]&lt;0);</w:delText>
        </w:r>
      </w:del>
    </w:p>
    <w:p w14:paraId="1A26152D" w14:textId="77777777" w:rsidR="0027344F" w:rsidRPr="007B375F" w:rsidDel="003F6B9F" w:rsidRDefault="0027344F" w:rsidP="0027344F">
      <w:pPr>
        <w:rPr>
          <w:del w:id="395" w:author="Riccardo Cattaneo" w:date="2014-01-29T15:55:00Z"/>
          <w:rFonts w:ascii="Andale Mono" w:hAnsi="Andale Mono"/>
          <w:rPrChange w:id="396" w:author="Riccardo Cattaneo" w:date="2014-01-31T00:47:00Z">
            <w:rPr>
              <w:del w:id="397" w:author="Riccardo Cattaneo" w:date="2014-01-29T15:55:00Z"/>
            </w:rPr>
          </w:rPrChange>
        </w:rPr>
      </w:pPr>
      <w:del w:id="398" w:author="Riccardo Cattaneo" w:date="2014-01-29T15:55:00Z">
        <w:r w:rsidRPr="007B375F" w:rsidDel="003F6B9F">
          <w:rPr>
            <w:rFonts w:ascii="Andale Mono" w:hAnsi="Andale Mono"/>
            <w:rPrChange w:id="399" w:author="Riccardo Cattaneo" w:date="2014-01-31T00:47:00Z">
              <w:rPr/>
            </w:rPrChange>
          </w:rPr>
          <w:delText xml:space="preserve">             if (M[i][j]%2</w:delText>
        </w:r>
      </w:del>
      <w:ins w:id="400" w:author="Elisabetta Di Nitto" w:date="2013-11-15T12:06:00Z">
        <w:del w:id="401" w:author="Riccardo Cattaneo" w:date="2014-01-29T15:55:00Z">
          <w:r w:rsidRPr="007B375F" w:rsidDel="003F6B9F">
            <w:rPr>
              <w:rFonts w:ascii="Andale Mono" w:hAnsi="Andale Mono"/>
              <w:rPrChange w:id="402" w:author="Riccardo Cattaneo" w:date="2014-01-31T00:47:00Z">
                <w:rPr/>
              </w:rPrChange>
            </w:rPr>
            <w:delText>!=</w:delText>
          </w:r>
        </w:del>
      </w:ins>
      <w:del w:id="403" w:author="Riccardo Cattaneo" w:date="2014-01-29T15:55:00Z">
        <w:r w:rsidRPr="007B375F" w:rsidDel="003F6B9F">
          <w:rPr>
            <w:rFonts w:ascii="Andale Mono" w:hAnsi="Andale Mono"/>
            <w:rPrChange w:id="404" w:author="Riccardo Cattaneo" w:date="2014-01-31T00:47:00Z">
              <w:rPr/>
            </w:rPrChange>
          </w:rPr>
          <w:delText>0)</w:delText>
        </w:r>
      </w:del>
    </w:p>
    <w:p w14:paraId="42072C26" w14:textId="77777777" w:rsidR="0027344F" w:rsidRPr="007B375F" w:rsidDel="003F6B9F" w:rsidRDefault="0027344F" w:rsidP="0027344F">
      <w:pPr>
        <w:rPr>
          <w:del w:id="405" w:author="Riccardo Cattaneo" w:date="2014-01-29T15:55:00Z"/>
          <w:rFonts w:ascii="Andale Mono" w:hAnsi="Andale Mono"/>
          <w:rPrChange w:id="406" w:author="Riccardo Cattaneo" w:date="2014-01-31T00:47:00Z">
            <w:rPr>
              <w:del w:id="407" w:author="Riccardo Cattaneo" w:date="2014-01-29T15:55:00Z"/>
            </w:rPr>
          </w:rPrChange>
        </w:rPr>
      </w:pPr>
      <w:del w:id="408" w:author="Riccardo Cattaneo" w:date="2014-01-29T15:55:00Z">
        <w:r w:rsidRPr="007B375F" w:rsidDel="003F6B9F">
          <w:rPr>
            <w:rFonts w:ascii="Andale Mono" w:hAnsi="Andale Mono"/>
            <w:rPrChange w:id="409" w:author="Riccardo Cattaneo" w:date="2014-01-31T00:47:00Z">
              <w:rPr/>
            </w:rPrChange>
          </w:rPr>
          <w:delText xml:space="preserve">             {</w:delText>
        </w:r>
      </w:del>
    </w:p>
    <w:p w14:paraId="28358E9D" w14:textId="77777777" w:rsidR="0027344F" w:rsidRPr="007B375F" w:rsidDel="003F6B9F" w:rsidRDefault="0027344F" w:rsidP="0027344F">
      <w:pPr>
        <w:rPr>
          <w:del w:id="410" w:author="Riccardo Cattaneo" w:date="2014-01-29T15:55:00Z"/>
          <w:rFonts w:ascii="Andale Mono" w:hAnsi="Andale Mono"/>
          <w:rPrChange w:id="411" w:author="Riccardo Cattaneo" w:date="2014-01-31T00:47:00Z">
            <w:rPr>
              <w:del w:id="412" w:author="Riccardo Cattaneo" w:date="2014-01-29T15:55:00Z"/>
            </w:rPr>
          </w:rPrChange>
        </w:rPr>
      </w:pPr>
      <w:del w:id="413" w:author="Riccardo Cattaneo" w:date="2014-01-29T15:55:00Z">
        <w:r w:rsidRPr="007B375F" w:rsidDel="003F6B9F">
          <w:rPr>
            <w:rFonts w:ascii="Andale Mono" w:hAnsi="Andale Mono"/>
            <w:rPrChange w:id="414" w:author="Riccardo Cattaneo" w:date="2014-01-31T00:47:00Z">
              <w:rPr/>
            </w:rPrChange>
          </w:rPr>
          <w:delText xml:space="preserve">                 A[k]=M[i][j];</w:delText>
        </w:r>
      </w:del>
    </w:p>
    <w:p w14:paraId="29ACEA96" w14:textId="77777777" w:rsidR="0027344F" w:rsidRPr="007B375F" w:rsidDel="003F6B9F" w:rsidRDefault="0027344F" w:rsidP="0027344F">
      <w:pPr>
        <w:rPr>
          <w:del w:id="415" w:author="Riccardo Cattaneo" w:date="2014-01-29T15:55:00Z"/>
          <w:rFonts w:ascii="Andale Mono" w:hAnsi="Andale Mono"/>
          <w:rPrChange w:id="416" w:author="Riccardo Cattaneo" w:date="2014-01-31T00:47:00Z">
            <w:rPr>
              <w:del w:id="417" w:author="Riccardo Cattaneo" w:date="2014-01-29T15:55:00Z"/>
            </w:rPr>
          </w:rPrChange>
        </w:rPr>
      </w:pPr>
      <w:del w:id="418" w:author="Riccardo Cattaneo" w:date="2014-01-29T15:55:00Z">
        <w:r w:rsidRPr="007B375F" w:rsidDel="003F6B9F">
          <w:rPr>
            <w:rFonts w:ascii="Andale Mono" w:hAnsi="Andale Mono"/>
            <w:rPrChange w:id="419" w:author="Riccardo Cattaneo" w:date="2014-01-31T00:47:00Z">
              <w:rPr/>
            </w:rPrChange>
          </w:rPr>
          <w:delText xml:space="preserve">                 k++;</w:delText>
        </w:r>
      </w:del>
    </w:p>
    <w:p w14:paraId="69B05641" w14:textId="77777777" w:rsidR="0027344F" w:rsidRPr="007B375F" w:rsidDel="003F6B9F" w:rsidRDefault="0027344F" w:rsidP="0027344F">
      <w:pPr>
        <w:rPr>
          <w:del w:id="420" w:author="Riccardo Cattaneo" w:date="2014-01-29T15:55:00Z"/>
          <w:rFonts w:ascii="Andale Mono" w:hAnsi="Andale Mono"/>
          <w:rPrChange w:id="421" w:author="Riccardo Cattaneo" w:date="2014-01-31T00:47:00Z">
            <w:rPr>
              <w:del w:id="422" w:author="Riccardo Cattaneo" w:date="2014-01-29T15:55:00Z"/>
            </w:rPr>
          </w:rPrChange>
        </w:rPr>
      </w:pPr>
      <w:del w:id="423" w:author="Riccardo Cattaneo" w:date="2014-01-29T15:55:00Z">
        <w:r w:rsidRPr="007B375F" w:rsidDel="003F6B9F">
          <w:rPr>
            <w:rFonts w:ascii="Andale Mono" w:hAnsi="Andale Mono"/>
            <w:rPrChange w:id="424" w:author="Riccardo Cattaneo" w:date="2014-01-31T00:47:00Z">
              <w:rPr/>
            </w:rPrChange>
          </w:rPr>
          <w:delText xml:space="preserve">             }</w:delText>
        </w:r>
      </w:del>
    </w:p>
    <w:p w14:paraId="2CE9ECAE" w14:textId="77777777" w:rsidR="0027344F" w:rsidRPr="007B375F" w:rsidDel="003F6B9F" w:rsidRDefault="0027344F" w:rsidP="0027344F">
      <w:pPr>
        <w:rPr>
          <w:del w:id="425" w:author="Riccardo Cattaneo" w:date="2014-01-29T15:55:00Z"/>
          <w:rFonts w:ascii="Andale Mono" w:hAnsi="Andale Mono"/>
          <w:rPrChange w:id="426" w:author="Riccardo Cattaneo" w:date="2014-01-31T00:47:00Z">
            <w:rPr>
              <w:del w:id="427" w:author="Riccardo Cattaneo" w:date="2014-01-29T15:55:00Z"/>
            </w:rPr>
          </w:rPrChange>
        </w:rPr>
      </w:pPr>
      <w:del w:id="428" w:author="Riccardo Cattaneo" w:date="2014-01-29T15:55:00Z">
        <w:r w:rsidRPr="007B375F" w:rsidDel="003F6B9F">
          <w:rPr>
            <w:rFonts w:ascii="Andale Mono" w:hAnsi="Andale Mono"/>
            <w:rPrChange w:id="429" w:author="Riccardo Cattaneo" w:date="2014-01-31T00:47:00Z">
              <w:rPr/>
            </w:rPrChange>
          </w:rPr>
          <w:delText xml:space="preserve">         }</w:delText>
        </w:r>
      </w:del>
    </w:p>
    <w:p w14:paraId="2529ACB9" w14:textId="77777777" w:rsidR="0027344F" w:rsidRPr="007B375F" w:rsidDel="003F6B9F" w:rsidRDefault="0027344F" w:rsidP="0027344F">
      <w:pPr>
        <w:rPr>
          <w:del w:id="430" w:author="Riccardo Cattaneo" w:date="2014-01-29T15:55:00Z"/>
          <w:rFonts w:ascii="Andale Mono" w:hAnsi="Andale Mono"/>
          <w:rPrChange w:id="431" w:author="Riccardo Cattaneo" w:date="2014-01-31T00:47:00Z">
            <w:rPr>
              <w:del w:id="432" w:author="Riccardo Cattaneo" w:date="2014-01-29T15:55:00Z"/>
            </w:rPr>
          </w:rPrChange>
        </w:rPr>
      </w:pPr>
      <w:del w:id="433" w:author="Riccardo Cattaneo" w:date="2014-01-29T15:55:00Z">
        <w:r w:rsidRPr="007B375F" w:rsidDel="003F6B9F">
          <w:rPr>
            <w:rFonts w:ascii="Andale Mono" w:hAnsi="Andale Mono"/>
            <w:rPrChange w:id="434" w:author="Riccardo Cattaneo" w:date="2014-01-31T00:47:00Z">
              <w:rPr/>
            </w:rPrChange>
          </w:rPr>
          <w:delText xml:space="preserve">     /* stampa del vettore A. k a questo punto contiene il numero di elementi memorizzati in A */     </w:delText>
        </w:r>
      </w:del>
    </w:p>
    <w:p w14:paraId="4AD4030F" w14:textId="77777777" w:rsidR="0027344F" w:rsidRPr="007B375F" w:rsidDel="003F6B9F" w:rsidRDefault="0027344F" w:rsidP="0027344F">
      <w:pPr>
        <w:rPr>
          <w:del w:id="435" w:author="Riccardo Cattaneo" w:date="2014-01-29T15:55:00Z"/>
          <w:rFonts w:ascii="Andale Mono" w:hAnsi="Andale Mono"/>
          <w:rPrChange w:id="436" w:author="Riccardo Cattaneo" w:date="2014-01-31T00:47:00Z">
            <w:rPr>
              <w:del w:id="437" w:author="Riccardo Cattaneo" w:date="2014-01-29T15:55:00Z"/>
            </w:rPr>
          </w:rPrChange>
        </w:rPr>
      </w:pPr>
      <w:del w:id="438" w:author="Riccardo Cattaneo" w:date="2014-01-29T15:55:00Z">
        <w:r w:rsidRPr="007B375F" w:rsidDel="003F6B9F">
          <w:rPr>
            <w:rFonts w:ascii="Andale Mono" w:hAnsi="Andale Mono"/>
            <w:rPrChange w:id="439" w:author="Riccardo Cattaneo" w:date="2014-01-31T00:47:00Z">
              <w:rPr/>
            </w:rPrChange>
          </w:rPr>
          <w:delText xml:space="preserve">     for(i=0; i&lt;k; i++)</w:delText>
        </w:r>
      </w:del>
    </w:p>
    <w:p w14:paraId="428625B9" w14:textId="77777777" w:rsidR="0027344F" w:rsidRPr="007B375F" w:rsidDel="003F6B9F" w:rsidRDefault="0027344F" w:rsidP="0027344F">
      <w:pPr>
        <w:rPr>
          <w:del w:id="440" w:author="Riccardo Cattaneo" w:date="2014-01-29T15:55:00Z"/>
          <w:rFonts w:ascii="Andale Mono" w:hAnsi="Andale Mono"/>
          <w:rPrChange w:id="441" w:author="Riccardo Cattaneo" w:date="2014-01-31T00:47:00Z">
            <w:rPr>
              <w:del w:id="442" w:author="Riccardo Cattaneo" w:date="2014-01-29T15:55:00Z"/>
            </w:rPr>
          </w:rPrChange>
        </w:rPr>
      </w:pPr>
      <w:del w:id="443" w:author="Riccardo Cattaneo" w:date="2014-01-29T15:55:00Z">
        <w:r w:rsidRPr="007B375F" w:rsidDel="003F6B9F">
          <w:rPr>
            <w:rFonts w:ascii="Andale Mono" w:hAnsi="Andale Mono"/>
            <w:rPrChange w:id="444" w:author="Riccardo Cattaneo" w:date="2014-01-31T00:47:00Z">
              <w:rPr/>
            </w:rPrChange>
          </w:rPr>
          <w:delText xml:space="preserve">         printf("%d\n", A[i]); </w:delText>
        </w:r>
      </w:del>
    </w:p>
    <w:p w14:paraId="5A552091" w14:textId="77777777" w:rsidR="000C61B0" w:rsidRPr="003800CE" w:rsidDel="000609A8" w:rsidRDefault="0027344F" w:rsidP="0027344F">
      <w:pPr>
        <w:rPr>
          <w:del w:id="445" w:author="Riccardo Cattaneo" w:date="2014-01-29T16:19:00Z"/>
        </w:rPr>
      </w:pPr>
      <w:del w:id="446" w:author="Riccardo Cattaneo" w:date="2014-01-29T15:55:00Z">
        <w:r w:rsidRPr="000609A8" w:rsidDel="003F6B9F">
          <w:delText xml:space="preserve">} </w:delText>
        </w:r>
      </w:del>
    </w:p>
    <w:p w14:paraId="0ECF4AB2" w14:textId="77777777" w:rsidR="00D90909" w:rsidDel="00B76B69" w:rsidRDefault="00D90909" w:rsidP="00AC210F">
      <w:pPr>
        <w:rPr>
          <w:del w:id="447" w:author="Riccardo Cattaneo" w:date="2014-01-31T01:01:00Z"/>
          <w:b/>
          <w:lang w:val="it-IT"/>
        </w:rPr>
      </w:pPr>
    </w:p>
    <w:p w14:paraId="41715758" w14:textId="77777777" w:rsidR="00CC376C" w:rsidRDefault="00485262" w:rsidP="000A294C">
      <w:pPr>
        <w:rPr>
          <w:lang w:val="it-IT"/>
        </w:rPr>
      </w:pPr>
      <w:r>
        <w:rPr>
          <w:b/>
          <w:lang w:val="it-IT"/>
        </w:rPr>
        <w:br w:type="page"/>
      </w:r>
      <w:r w:rsidR="004272B3">
        <w:rPr>
          <w:b/>
          <w:lang w:val="it-IT"/>
        </w:rPr>
        <w:t xml:space="preserve">Esercizio </w:t>
      </w:r>
      <w:r w:rsidR="005A1C03">
        <w:rPr>
          <w:b/>
          <w:lang w:val="it-IT"/>
        </w:rPr>
        <w:t>2</w:t>
      </w:r>
      <w:r w:rsidR="005A2B69">
        <w:rPr>
          <w:lang w:val="it-IT"/>
        </w:rPr>
        <w:t xml:space="preserve"> (6</w:t>
      </w:r>
      <w:r w:rsidR="00CB54B1">
        <w:rPr>
          <w:lang w:val="it-IT"/>
        </w:rPr>
        <w:t xml:space="preserve"> punti)</w:t>
      </w:r>
    </w:p>
    <w:p w14:paraId="3430AC27" w14:textId="77777777" w:rsidR="00CC7AE5" w:rsidRDefault="009640F4" w:rsidP="00CC7AE5">
      <w:pPr>
        <w:rPr>
          <w:lang w:val="it-IT"/>
        </w:rPr>
      </w:pPr>
      <w:r>
        <w:rPr>
          <w:lang w:val="it-IT"/>
        </w:rPr>
        <w:t xml:space="preserve">Si scriva una funzione di ordine superiore </w:t>
      </w:r>
      <w:proofErr w:type="spellStart"/>
      <w:r w:rsidR="00CC7AE5">
        <w:rPr>
          <w:rFonts w:ascii="Andale Mono" w:hAnsi="Andale Mono"/>
          <w:lang w:val="it-IT"/>
        </w:rPr>
        <w:t>mag</w:t>
      </w:r>
      <w:proofErr w:type="spellEnd"/>
      <w:r>
        <w:rPr>
          <w:lang w:val="it-IT"/>
        </w:rPr>
        <w:t xml:space="preserve"> ch</w:t>
      </w:r>
      <w:r w:rsidR="00CC7AE5">
        <w:rPr>
          <w:lang w:val="it-IT"/>
        </w:rPr>
        <w:t xml:space="preserve">e riceve in ingresso un </w:t>
      </w:r>
      <w:proofErr w:type="spellStart"/>
      <w:r w:rsidR="00CC7AE5">
        <w:rPr>
          <w:lang w:val="it-IT"/>
        </w:rPr>
        <w:t>handle</w:t>
      </w:r>
      <w:proofErr w:type="spellEnd"/>
      <w:r w:rsidR="00CC7AE5">
        <w:rPr>
          <w:lang w:val="it-IT"/>
        </w:rPr>
        <w:t xml:space="preserve"> </w:t>
      </w:r>
      <w:r w:rsidR="00CC7AE5" w:rsidRPr="00CC7AE5">
        <w:rPr>
          <w:rFonts w:ascii="Andale Mono" w:hAnsi="Andale Mono"/>
          <w:lang w:val="it-IT"/>
          <w:rPrChange w:id="448" w:author="Riccardo Cattaneo" w:date="2014-01-31T00:54:00Z">
            <w:rPr>
              <w:lang w:val="it-IT"/>
            </w:rPr>
          </w:rPrChange>
        </w:rPr>
        <w:t>f</w:t>
      </w:r>
      <w:r w:rsidR="000D23BE">
        <w:rPr>
          <w:lang w:val="it-IT"/>
        </w:rPr>
        <w:t xml:space="preserve"> </w:t>
      </w:r>
      <w:proofErr w:type="gramStart"/>
      <w:r w:rsidR="000D23BE">
        <w:rPr>
          <w:lang w:val="it-IT"/>
        </w:rPr>
        <w:t>ed</w:t>
      </w:r>
      <w:proofErr w:type="gramEnd"/>
      <w:r w:rsidR="000D23BE">
        <w:rPr>
          <w:lang w:val="it-IT"/>
        </w:rPr>
        <w:t xml:space="preserve"> un vettore </w:t>
      </w:r>
      <w:r w:rsidR="00CC7AE5" w:rsidRPr="00CC7AE5">
        <w:rPr>
          <w:rFonts w:ascii="Andale Mono" w:hAnsi="Andale Mono"/>
          <w:lang w:val="it-IT"/>
          <w:rPrChange w:id="449" w:author="Riccardo Cattaneo" w:date="2014-01-31T00:54:00Z">
            <w:rPr>
              <w:lang w:val="it-IT"/>
            </w:rPr>
          </w:rPrChange>
        </w:rPr>
        <w:t>v</w:t>
      </w:r>
      <w:r>
        <w:rPr>
          <w:lang w:val="it-IT"/>
        </w:rPr>
        <w:t>.</w:t>
      </w:r>
    </w:p>
    <w:p w14:paraId="4A491E32" w14:textId="77777777" w:rsidR="00CC7AE5" w:rsidRDefault="00CC7AE5" w:rsidP="00CC7AE5">
      <w:pPr>
        <w:rPr>
          <w:lang w:val="it-IT"/>
        </w:rPr>
      </w:pPr>
      <w:r>
        <w:rPr>
          <w:lang w:val="it-IT"/>
        </w:rPr>
        <w:t>L’</w:t>
      </w:r>
      <w:proofErr w:type="spellStart"/>
      <w:r>
        <w:rPr>
          <w:lang w:val="it-IT"/>
        </w:rPr>
        <w:t>handle</w:t>
      </w:r>
      <w:proofErr w:type="spellEnd"/>
      <w:r>
        <w:rPr>
          <w:lang w:val="it-IT"/>
        </w:rPr>
        <w:t xml:space="preserve"> </w:t>
      </w:r>
      <w:r w:rsidRPr="00CC7AE5">
        <w:rPr>
          <w:rFonts w:ascii="Andale Mono" w:hAnsi="Andale Mono"/>
          <w:lang w:val="it-IT"/>
          <w:rPrChange w:id="450" w:author="Riccardo Cattaneo" w:date="2014-01-31T00:57:00Z">
            <w:rPr>
              <w:lang w:val="it-IT"/>
            </w:rPr>
          </w:rPrChange>
        </w:rPr>
        <w:t>f</w:t>
      </w:r>
      <w:r>
        <w:rPr>
          <w:lang w:val="it-IT"/>
        </w:rPr>
        <w:t xml:space="preserve"> è una funzione che prende in ingresso un valore numerico e restituisce un </w:t>
      </w:r>
      <w:proofErr w:type="gramStart"/>
      <w:r>
        <w:rPr>
          <w:lang w:val="it-IT"/>
        </w:rPr>
        <w:t>valore</w:t>
      </w:r>
      <w:proofErr w:type="gramEnd"/>
      <w:r>
        <w:rPr>
          <w:lang w:val="it-IT"/>
        </w:rPr>
        <w:t xml:space="preserve"> numerico.</w:t>
      </w:r>
      <w:r w:rsidR="009640F4">
        <w:rPr>
          <w:lang w:val="it-IT"/>
        </w:rPr>
        <w:t xml:space="preserve"> </w:t>
      </w:r>
    </w:p>
    <w:p w14:paraId="72184FAF" w14:textId="77777777" w:rsidR="009640F4" w:rsidRDefault="00CC7AE5" w:rsidP="00CC7AE5">
      <w:pPr>
        <w:rPr>
          <w:lang w:val="it-IT"/>
        </w:rPr>
      </w:pPr>
      <w:proofErr w:type="spellStart"/>
      <w:proofErr w:type="gramStart"/>
      <w:r w:rsidRPr="00CC7AE5">
        <w:rPr>
          <w:rFonts w:ascii="Andale Mono" w:hAnsi="Andale Mono"/>
          <w:lang w:val="it-IT"/>
          <w:rPrChange w:id="451" w:author="Riccardo Cattaneo" w:date="2014-01-31T00:54:00Z">
            <w:rPr>
              <w:lang w:val="it-IT"/>
            </w:rPr>
          </w:rPrChange>
        </w:rPr>
        <w:t>mag</w:t>
      </w:r>
      <w:proofErr w:type="spellEnd"/>
      <w:proofErr w:type="gramEnd"/>
      <w:r>
        <w:rPr>
          <w:lang w:val="it-IT"/>
        </w:rPr>
        <w:t xml:space="preserve"> applica la funzione </w:t>
      </w:r>
      <w:r w:rsidRPr="00CC7AE5">
        <w:rPr>
          <w:rFonts w:ascii="Andale Mono" w:hAnsi="Andale Mono"/>
          <w:lang w:val="it-IT"/>
          <w:rPrChange w:id="452" w:author="Riccardo Cattaneo" w:date="2014-01-31T00:54:00Z">
            <w:rPr>
              <w:lang w:val="it-IT"/>
            </w:rPr>
          </w:rPrChange>
        </w:rPr>
        <w:t>f</w:t>
      </w:r>
      <w:r>
        <w:rPr>
          <w:lang w:val="it-IT"/>
        </w:rPr>
        <w:t xml:space="preserve"> ad ogni elemento di </w:t>
      </w:r>
      <w:r w:rsidRPr="00CC7AE5">
        <w:rPr>
          <w:rFonts w:ascii="Andale Mono" w:hAnsi="Andale Mono"/>
          <w:lang w:val="it-IT"/>
          <w:rPrChange w:id="453" w:author="Riccardo Cattaneo" w:date="2014-01-31T00:54:00Z">
            <w:rPr>
              <w:lang w:val="it-IT"/>
            </w:rPr>
          </w:rPrChange>
        </w:rPr>
        <w:t>v</w:t>
      </w:r>
      <w:r>
        <w:rPr>
          <w:lang w:val="it-IT"/>
        </w:rPr>
        <w:t xml:space="preserve"> e restituisce quello tra questi elementi che massimizza </w:t>
      </w:r>
      <w:r w:rsidRPr="00CC7AE5">
        <w:rPr>
          <w:rFonts w:ascii="Andale Mono" w:hAnsi="Andale Mono"/>
          <w:lang w:val="it-IT"/>
          <w:rPrChange w:id="454" w:author="Riccardo Cattaneo" w:date="2014-01-31T00:54:00Z">
            <w:rPr>
              <w:lang w:val="it-IT"/>
            </w:rPr>
          </w:rPrChange>
        </w:rPr>
        <w:t>f</w:t>
      </w:r>
      <w:r>
        <w:rPr>
          <w:lang w:val="it-IT"/>
        </w:rPr>
        <w:t>.</w:t>
      </w:r>
    </w:p>
    <w:p w14:paraId="29B5DF84" w14:textId="77777777" w:rsidR="00CC7AE5" w:rsidRDefault="00CC7AE5" w:rsidP="00CC7AE5">
      <w:pPr>
        <w:rPr>
          <w:lang w:val="it-IT"/>
        </w:rPr>
      </w:pPr>
    </w:p>
    <w:p w14:paraId="414C9701" w14:textId="77777777" w:rsidR="00CC7AE5" w:rsidRPr="009640F4" w:rsidRDefault="00CC7AE5" w:rsidP="00CC7AE5">
      <w:pPr>
        <w:rPr>
          <w:lang w:val="it-IT"/>
        </w:rPr>
      </w:pPr>
      <w:r>
        <w:rPr>
          <w:lang w:val="it-IT"/>
        </w:rPr>
        <w:t xml:space="preserve">Si mostri inoltre un esempio di uso della suddetta funzione </w:t>
      </w:r>
      <w:proofErr w:type="spellStart"/>
      <w:r w:rsidRPr="00CC7AE5">
        <w:rPr>
          <w:rFonts w:ascii="Andale Mono" w:hAnsi="Andale Mono"/>
          <w:lang w:val="it-IT"/>
          <w:rPrChange w:id="455" w:author="Riccardo Cattaneo" w:date="2014-01-31T00:57:00Z">
            <w:rPr>
              <w:lang w:val="it-IT"/>
            </w:rPr>
          </w:rPrChange>
        </w:rPr>
        <w:t>mag</w:t>
      </w:r>
      <w:proofErr w:type="spellEnd"/>
      <w:r>
        <w:rPr>
          <w:lang w:val="it-IT"/>
        </w:rPr>
        <w:t>.</w:t>
      </w:r>
    </w:p>
    <w:p w14:paraId="5884B361" w14:textId="77777777" w:rsidR="009640F4" w:rsidDel="006C255D" w:rsidRDefault="009640F4" w:rsidP="00CC7AE5">
      <w:pPr>
        <w:rPr>
          <w:del w:id="456" w:author="Riccardo Cattaneo" w:date="2014-01-29T16:22:00Z"/>
          <w:lang w:val="it-IT"/>
        </w:rPr>
      </w:pPr>
    </w:p>
    <w:p w14:paraId="3936D3C6" w14:textId="189E1C3D" w:rsidR="006C255D" w:rsidRDefault="006C255D" w:rsidP="000A294C">
      <w:pPr>
        <w:rPr>
          <w:ins w:id="457" w:author="Riccardo Cattaneo" w:date="2014-01-31T10:35:00Z"/>
          <w:lang w:val="it-IT"/>
        </w:rPr>
      </w:pPr>
      <w:ins w:id="458" w:author="Riccardo Cattaneo" w:date="2014-01-31T10:35:00Z">
        <w:r>
          <w:rPr>
            <w:lang w:val="it-IT"/>
          </w:rPr>
          <w:t>Soluzione</w:t>
        </w:r>
      </w:ins>
    </w:p>
    <w:p w14:paraId="07671505" w14:textId="77777777" w:rsidR="006C255D" w:rsidRDefault="006C255D" w:rsidP="000A294C">
      <w:pPr>
        <w:rPr>
          <w:ins w:id="459" w:author="Riccardo Cattaneo" w:date="2014-01-31T10:35:00Z"/>
          <w:lang w:val="it-IT"/>
        </w:rPr>
      </w:pPr>
    </w:p>
    <w:p w14:paraId="04AE0537" w14:textId="15968BFB" w:rsidR="006C255D" w:rsidRDefault="00D60CD2" w:rsidP="000A294C">
      <w:pPr>
        <w:rPr>
          <w:ins w:id="460" w:author="Riccardo Cattaneo" w:date="2014-01-31T10:35:00Z"/>
          <w:lang w:val="it-IT"/>
        </w:rPr>
      </w:pPr>
      <w:proofErr w:type="spellStart"/>
      <w:proofErr w:type="gramStart"/>
      <w:ins w:id="461" w:author="Riccardo Cattaneo" w:date="2014-01-31T10:35:00Z">
        <w:r>
          <w:rPr>
            <w:lang w:val="it-IT"/>
          </w:rPr>
          <w:t>f</w:t>
        </w:r>
        <w:r w:rsidR="006C255D">
          <w:rPr>
            <w:lang w:val="it-IT"/>
          </w:rPr>
          <w:t>unction</w:t>
        </w:r>
        <w:proofErr w:type="spellEnd"/>
        <w:proofErr w:type="gramEnd"/>
        <w:r w:rsidR="006C255D">
          <w:rPr>
            <w:lang w:val="it-IT"/>
          </w:rPr>
          <w:t xml:space="preserve"> r = </w:t>
        </w:r>
        <w:proofErr w:type="spellStart"/>
        <w:r w:rsidR="006C255D">
          <w:rPr>
            <w:lang w:val="it-IT"/>
          </w:rPr>
          <w:t>mag</w:t>
        </w:r>
        <w:proofErr w:type="spellEnd"/>
        <w:r w:rsidR="006C255D">
          <w:rPr>
            <w:lang w:val="it-IT"/>
          </w:rPr>
          <w:t>(f, v)</w:t>
        </w:r>
      </w:ins>
    </w:p>
    <w:p w14:paraId="0EED8699" w14:textId="73A8BADE" w:rsidR="006C255D" w:rsidRDefault="006C255D" w:rsidP="000A294C">
      <w:pPr>
        <w:rPr>
          <w:ins w:id="462" w:author="Riccardo Cattaneo" w:date="2014-01-31T10:35:00Z"/>
          <w:lang w:val="it-IT"/>
        </w:rPr>
      </w:pPr>
      <w:ins w:id="463" w:author="Riccardo Cattaneo" w:date="2014-01-31T10:35:00Z">
        <w:r>
          <w:rPr>
            <w:lang w:val="it-IT"/>
          </w:rPr>
          <w:tab/>
        </w:r>
        <w:proofErr w:type="gramStart"/>
        <w:r w:rsidR="00774E9D">
          <w:rPr>
            <w:lang w:val="it-IT"/>
          </w:rPr>
          <w:t>r</w:t>
        </w:r>
        <w:proofErr w:type="gramEnd"/>
        <w:r>
          <w:rPr>
            <w:lang w:val="it-IT"/>
          </w:rPr>
          <w:t xml:space="preserve"> =v(1)</w:t>
        </w:r>
      </w:ins>
    </w:p>
    <w:p w14:paraId="04FE7A6F" w14:textId="23CF5870" w:rsidR="00D60CD2" w:rsidRDefault="00D60CD2" w:rsidP="000A294C">
      <w:pPr>
        <w:rPr>
          <w:ins w:id="464" w:author="Riccardo Cattaneo" w:date="2014-01-31T10:35:00Z"/>
          <w:lang w:val="it-IT"/>
        </w:rPr>
      </w:pPr>
      <w:ins w:id="465" w:author="Riccardo Cattaneo" w:date="2014-01-31T10:35:00Z">
        <w:r>
          <w:rPr>
            <w:lang w:val="it-IT"/>
          </w:rPr>
          <w:tab/>
          <w:t>for i=1</w:t>
        </w:r>
        <w:proofErr w:type="gramStart"/>
        <w:r>
          <w:rPr>
            <w:lang w:val="it-IT"/>
          </w:rPr>
          <w:t>:</w:t>
        </w:r>
        <w:proofErr w:type="gramEnd"/>
        <w:r>
          <w:rPr>
            <w:lang w:val="it-IT"/>
          </w:rPr>
          <w:t>length(v)</w:t>
        </w:r>
      </w:ins>
    </w:p>
    <w:p w14:paraId="31ABB86F" w14:textId="0CE059CD" w:rsidR="00D60CD2" w:rsidRDefault="00D60CD2" w:rsidP="000A294C">
      <w:pPr>
        <w:rPr>
          <w:ins w:id="466" w:author="Riccardo Cattaneo" w:date="2014-01-31T10:38:00Z"/>
          <w:lang w:val="it-IT"/>
        </w:rPr>
      </w:pPr>
      <w:ins w:id="467" w:author="Riccardo Cattaneo" w:date="2014-01-31T10:36:00Z">
        <w:r>
          <w:rPr>
            <w:lang w:val="it-IT"/>
          </w:rPr>
          <w:tab/>
        </w:r>
        <w:r>
          <w:rPr>
            <w:lang w:val="it-IT"/>
          </w:rPr>
          <w:tab/>
        </w:r>
        <w:proofErr w:type="spellStart"/>
        <w:proofErr w:type="gramStart"/>
        <w:r>
          <w:rPr>
            <w:lang w:val="it-IT"/>
          </w:rPr>
          <w:t>if</w:t>
        </w:r>
        <w:proofErr w:type="spellEnd"/>
        <w:proofErr w:type="gramEnd"/>
        <w:r>
          <w:rPr>
            <w:lang w:val="it-IT"/>
          </w:rPr>
          <w:t xml:space="preserve"> (</w:t>
        </w:r>
      </w:ins>
      <w:ins w:id="468" w:author="Riccardo Cattaneo" w:date="2014-01-31T10:38:00Z">
        <w:r>
          <w:rPr>
            <w:lang w:val="it-IT"/>
          </w:rPr>
          <w:t xml:space="preserve">f(v(i)) &gt; </w:t>
        </w:r>
      </w:ins>
      <w:ins w:id="469" w:author="Riccardo Cattaneo" w:date="2014-01-31T11:18:00Z">
        <w:r w:rsidR="006145FD">
          <w:rPr>
            <w:lang w:val="it-IT"/>
          </w:rPr>
          <w:t>f(r)</w:t>
        </w:r>
      </w:ins>
      <w:ins w:id="470" w:author="Riccardo Cattaneo" w:date="2014-01-31T10:38:00Z">
        <w:r>
          <w:rPr>
            <w:lang w:val="it-IT"/>
          </w:rPr>
          <w:t>)</w:t>
        </w:r>
      </w:ins>
    </w:p>
    <w:p w14:paraId="4B84DF05" w14:textId="38E52927" w:rsidR="00D60CD2" w:rsidRDefault="00D60CD2" w:rsidP="000A294C">
      <w:pPr>
        <w:rPr>
          <w:ins w:id="471" w:author="Riccardo Cattaneo" w:date="2014-01-31T10:38:00Z"/>
          <w:lang w:val="it-IT"/>
        </w:rPr>
      </w:pPr>
      <w:ins w:id="472" w:author="Riccardo Cattaneo" w:date="2014-01-31T10:38:00Z">
        <w:r>
          <w:rPr>
            <w:lang w:val="it-IT"/>
          </w:rPr>
          <w:tab/>
        </w:r>
        <w:r>
          <w:rPr>
            <w:lang w:val="it-IT"/>
          </w:rPr>
          <w:tab/>
        </w:r>
        <w:r>
          <w:rPr>
            <w:lang w:val="it-IT"/>
          </w:rPr>
          <w:tab/>
        </w:r>
        <w:proofErr w:type="gramStart"/>
        <w:r>
          <w:rPr>
            <w:lang w:val="it-IT"/>
          </w:rPr>
          <w:t>r</w:t>
        </w:r>
        <w:proofErr w:type="gramEnd"/>
        <w:r>
          <w:rPr>
            <w:lang w:val="it-IT"/>
          </w:rPr>
          <w:t xml:space="preserve"> = v(i)</w:t>
        </w:r>
      </w:ins>
    </w:p>
    <w:p w14:paraId="5791E448" w14:textId="08F7D682" w:rsidR="00D60CD2" w:rsidRDefault="00D60CD2" w:rsidP="000A294C">
      <w:pPr>
        <w:rPr>
          <w:ins w:id="473" w:author="Riccardo Cattaneo" w:date="2014-01-31T10:38:00Z"/>
          <w:lang w:val="it-IT"/>
        </w:rPr>
      </w:pPr>
      <w:ins w:id="474" w:author="Riccardo Cattaneo" w:date="2014-01-31T10:38:00Z">
        <w:r>
          <w:rPr>
            <w:lang w:val="it-IT"/>
          </w:rPr>
          <w:tab/>
        </w:r>
        <w:r>
          <w:rPr>
            <w:lang w:val="it-IT"/>
          </w:rPr>
          <w:tab/>
        </w:r>
        <w:proofErr w:type="gramStart"/>
        <w:r>
          <w:rPr>
            <w:lang w:val="it-IT"/>
          </w:rPr>
          <w:t>end</w:t>
        </w:r>
        <w:bookmarkStart w:id="475" w:name="_GoBack"/>
        <w:bookmarkEnd w:id="475"/>
        <w:proofErr w:type="gramEnd"/>
      </w:ins>
    </w:p>
    <w:p w14:paraId="12EF7F6B" w14:textId="6C49CFA7" w:rsidR="00D60CD2" w:rsidRDefault="00D60CD2" w:rsidP="000A294C">
      <w:pPr>
        <w:rPr>
          <w:ins w:id="476" w:author="Riccardo Cattaneo" w:date="2014-01-31T10:39:00Z"/>
          <w:lang w:val="it-IT"/>
        </w:rPr>
      </w:pPr>
      <w:ins w:id="477" w:author="Riccardo Cattaneo" w:date="2014-01-31T10:39:00Z">
        <w:r>
          <w:rPr>
            <w:lang w:val="it-IT"/>
          </w:rPr>
          <w:tab/>
        </w:r>
        <w:proofErr w:type="gramStart"/>
        <w:r>
          <w:rPr>
            <w:lang w:val="it-IT"/>
          </w:rPr>
          <w:t>end</w:t>
        </w:r>
        <w:proofErr w:type="gramEnd"/>
      </w:ins>
    </w:p>
    <w:p w14:paraId="75E26641" w14:textId="0F0B2FF8" w:rsidR="001C252B" w:rsidDel="009640F4" w:rsidRDefault="00D60CD2" w:rsidP="00D90909">
      <w:pPr>
        <w:rPr>
          <w:del w:id="478" w:author="Riccardo Cattaneo" w:date="2014-01-29T16:20:00Z"/>
          <w:lang w:val="it-IT"/>
        </w:rPr>
      </w:pPr>
      <w:ins w:id="479" w:author="Riccardo Cattaneo" w:date="2014-01-31T10:39:00Z">
        <w:r>
          <w:rPr>
            <w:lang w:val="it-IT"/>
          </w:rPr>
          <w:t>end</w:t>
        </w:r>
      </w:ins>
      <w:del w:id="480" w:author="Riccardo Cattaneo" w:date="2014-01-29T16:20:00Z">
        <w:r w:rsidR="00D90909" w:rsidRPr="00D90909" w:rsidDel="009640F4">
          <w:rPr>
            <w:lang w:val="it-IT"/>
          </w:rPr>
          <w:delText>Si definiscano i tipi</w:delText>
        </w:r>
        <w:r w:rsidR="001C252B" w:rsidDel="009640F4">
          <w:rPr>
            <w:lang w:val="it-IT"/>
          </w:rPr>
          <w:delText xml:space="preserve"> di dato necessari a rappresentare in C il contatto di una rubrica. Ogni contatto deve includere le seguenti informazioni:</w:delText>
        </w:r>
      </w:del>
    </w:p>
    <w:p w14:paraId="0979B989" w14:textId="77777777" w:rsidR="001C252B" w:rsidDel="009640F4" w:rsidRDefault="001C252B" w:rsidP="00D90909">
      <w:pPr>
        <w:rPr>
          <w:del w:id="481" w:author="Riccardo Cattaneo" w:date="2014-01-29T16:20:00Z"/>
          <w:lang w:val="it-IT"/>
        </w:rPr>
      </w:pPr>
    </w:p>
    <w:p w14:paraId="1DCF823B" w14:textId="77777777" w:rsidR="00D90909" w:rsidRPr="00D90909" w:rsidDel="009640F4" w:rsidRDefault="00D90909" w:rsidP="00D90909">
      <w:pPr>
        <w:numPr>
          <w:ilvl w:val="0"/>
          <w:numId w:val="10"/>
        </w:numPr>
        <w:rPr>
          <w:del w:id="482" w:author="Riccardo Cattaneo" w:date="2014-01-29T16:20:00Z"/>
          <w:lang w:val="it-IT"/>
        </w:rPr>
      </w:pPr>
      <w:del w:id="483" w:author="Riccardo Cattaneo" w:date="2014-01-29T16:20:00Z">
        <w:r w:rsidRPr="00D90909" w:rsidDel="009640F4">
          <w:rPr>
            <w:lang w:val="it-IT"/>
          </w:rPr>
          <w:delText>Nome</w:delText>
        </w:r>
      </w:del>
    </w:p>
    <w:p w14:paraId="3CC3D385" w14:textId="77777777" w:rsidR="00D90909" w:rsidRPr="00D90909" w:rsidDel="009640F4" w:rsidRDefault="00D90909" w:rsidP="00D90909">
      <w:pPr>
        <w:numPr>
          <w:ilvl w:val="0"/>
          <w:numId w:val="10"/>
        </w:numPr>
        <w:rPr>
          <w:del w:id="484" w:author="Riccardo Cattaneo" w:date="2014-01-29T16:20:00Z"/>
          <w:lang w:val="it-IT"/>
        </w:rPr>
      </w:pPr>
      <w:del w:id="485" w:author="Riccardo Cattaneo" w:date="2014-01-29T16:20:00Z">
        <w:r w:rsidRPr="00D90909" w:rsidDel="009640F4">
          <w:rPr>
            <w:lang w:val="it-IT"/>
          </w:rPr>
          <w:delText>Cognome</w:delText>
        </w:r>
      </w:del>
    </w:p>
    <w:p w14:paraId="3F967719" w14:textId="77777777" w:rsidR="001E5715" w:rsidDel="009640F4" w:rsidRDefault="00D90909" w:rsidP="001E5715">
      <w:pPr>
        <w:numPr>
          <w:ilvl w:val="0"/>
          <w:numId w:val="10"/>
        </w:numPr>
        <w:rPr>
          <w:del w:id="486" w:author="Riccardo Cattaneo" w:date="2014-01-29T16:20:00Z"/>
          <w:lang w:val="it-IT"/>
        </w:rPr>
      </w:pPr>
      <w:del w:id="487" w:author="Riccardo Cattaneo" w:date="2014-01-29T16:20:00Z">
        <w:r w:rsidRPr="00D90909" w:rsidDel="009640F4">
          <w:rPr>
            <w:lang w:val="it-IT"/>
          </w:rPr>
          <w:delText>Cellulare</w:delText>
        </w:r>
      </w:del>
    </w:p>
    <w:p w14:paraId="0A63D580" w14:textId="77777777" w:rsidR="001E5715" w:rsidRPr="001E5715" w:rsidDel="009640F4" w:rsidRDefault="001E5715" w:rsidP="001E5715">
      <w:pPr>
        <w:numPr>
          <w:ilvl w:val="0"/>
          <w:numId w:val="10"/>
        </w:numPr>
        <w:rPr>
          <w:del w:id="488" w:author="Riccardo Cattaneo" w:date="2014-01-29T16:20:00Z"/>
          <w:lang w:val="it-IT"/>
        </w:rPr>
      </w:pPr>
      <w:del w:id="489" w:author="Riccardo Cattaneo" w:date="2014-01-29T16:20:00Z">
        <w:r w:rsidDel="009640F4">
          <w:rPr>
            <w:lang w:val="it-IT"/>
          </w:rPr>
          <w:delText>Età</w:delText>
        </w:r>
      </w:del>
    </w:p>
    <w:p w14:paraId="330233B1" w14:textId="77777777" w:rsidR="001C252B" w:rsidRPr="001E5715" w:rsidDel="009640F4" w:rsidRDefault="00D90909" w:rsidP="001E5715">
      <w:pPr>
        <w:numPr>
          <w:ilvl w:val="0"/>
          <w:numId w:val="10"/>
        </w:numPr>
        <w:rPr>
          <w:del w:id="490" w:author="Riccardo Cattaneo" w:date="2014-01-29T16:20:00Z"/>
          <w:lang w:val="it-IT"/>
        </w:rPr>
      </w:pPr>
      <w:del w:id="491" w:author="Riccardo Cattaneo" w:date="2014-01-29T16:20:00Z">
        <w:r w:rsidRPr="00D90909" w:rsidDel="009640F4">
          <w:rPr>
            <w:lang w:val="it-IT"/>
          </w:rPr>
          <w:delText>Mail</w:delText>
        </w:r>
      </w:del>
    </w:p>
    <w:p w14:paraId="7685DCDF" w14:textId="77777777" w:rsidR="001C252B" w:rsidDel="009640F4" w:rsidRDefault="001C252B" w:rsidP="001C252B">
      <w:pPr>
        <w:rPr>
          <w:del w:id="492" w:author="Riccardo Cattaneo" w:date="2014-01-29T16:20:00Z"/>
          <w:lang w:val="it-IT"/>
        </w:rPr>
      </w:pPr>
    </w:p>
    <w:p w14:paraId="08775379" w14:textId="77777777" w:rsidR="001E5715" w:rsidDel="009640F4" w:rsidRDefault="001E5715" w:rsidP="001C252B">
      <w:pPr>
        <w:rPr>
          <w:del w:id="493" w:author="Riccardo Cattaneo" w:date="2014-01-29T16:20:00Z"/>
          <w:lang w:val="it-IT"/>
        </w:rPr>
      </w:pPr>
      <w:del w:id="494" w:author="Riccardo Cattaneo" w:date="2014-01-29T16:20:00Z">
        <w:r w:rsidDel="009640F4">
          <w:rPr>
            <w:lang w:val="it-IT"/>
          </w:rPr>
          <w:delText>Dich</w:delText>
        </w:r>
        <w:r w:rsidR="00846EE8" w:rsidDel="009640F4">
          <w:rPr>
            <w:lang w:val="it-IT"/>
          </w:rPr>
          <w:delText>iarare due</w:delText>
        </w:r>
        <w:r w:rsidR="0057504F" w:rsidDel="009640F4">
          <w:rPr>
            <w:lang w:val="it-IT"/>
          </w:rPr>
          <w:delText xml:space="preserve"> variabili chiamate</w:delText>
        </w:r>
        <w:r w:rsidDel="009640F4">
          <w:rPr>
            <w:lang w:val="it-IT"/>
          </w:rPr>
          <w:delText xml:space="preserve"> </w:delText>
        </w:r>
        <w:r w:rsidRPr="001E5715" w:rsidDel="009640F4">
          <w:rPr>
            <w:i/>
            <w:lang w:val="it-IT"/>
          </w:rPr>
          <w:delText>rubrica</w:delText>
        </w:r>
        <w:r w:rsidDel="009640F4">
          <w:rPr>
            <w:i/>
            <w:lang w:val="it-IT"/>
          </w:rPr>
          <w:delText xml:space="preserve"> </w:delText>
        </w:r>
        <w:r w:rsidR="00846EE8" w:rsidDel="009640F4">
          <w:rPr>
            <w:lang w:val="it-IT"/>
          </w:rPr>
          <w:delText xml:space="preserve">e </w:delText>
        </w:r>
        <w:r w:rsidR="00846EE8" w:rsidDel="009640F4">
          <w:rPr>
            <w:i/>
            <w:lang w:val="it-IT"/>
          </w:rPr>
          <w:delText>selezione</w:delText>
        </w:r>
        <w:r w:rsidR="0057504F" w:rsidDel="009640F4">
          <w:rPr>
            <w:i/>
            <w:lang w:val="it-IT"/>
          </w:rPr>
          <w:delText xml:space="preserve">. </w:delText>
        </w:r>
        <w:r w:rsidR="0057504F" w:rsidRPr="002536E8" w:rsidDel="009640F4">
          <w:rPr>
            <w:lang w:val="it-IT"/>
          </w:rPr>
          <w:delText>Tali variabili sono</w:delText>
        </w:r>
        <w:r w:rsidR="0057504F" w:rsidDel="009640F4">
          <w:rPr>
            <w:lang w:val="it-IT"/>
          </w:rPr>
          <w:delText xml:space="preserve"> di tipo array di contatti </w:delText>
        </w:r>
        <w:r w:rsidDel="009640F4">
          <w:rPr>
            <w:lang w:val="it-IT"/>
          </w:rPr>
          <w:delText>di dimensio</w:delText>
        </w:r>
        <w:r w:rsidR="00846EE8" w:rsidDel="009640F4">
          <w:rPr>
            <w:lang w:val="it-IT"/>
          </w:rPr>
          <w:delText xml:space="preserve">ne MAX (dove MAX è una costante </w:delText>
        </w:r>
        <w:r w:rsidDel="009640F4">
          <w:rPr>
            <w:lang w:val="it-IT"/>
          </w:rPr>
          <w:delText>definita opportunamente).</w:delText>
        </w:r>
        <w:r w:rsidR="00846EE8" w:rsidDel="009640F4">
          <w:rPr>
            <w:lang w:val="it-IT"/>
          </w:rPr>
          <w:delText xml:space="preserve"> </w:delText>
        </w:r>
      </w:del>
    </w:p>
    <w:p w14:paraId="64C9F131" w14:textId="77777777" w:rsidR="001E5715" w:rsidDel="009640F4" w:rsidRDefault="001E5715" w:rsidP="00D90909">
      <w:pPr>
        <w:rPr>
          <w:del w:id="495" w:author="Riccardo Cattaneo" w:date="2014-01-29T16:20:00Z"/>
          <w:lang w:val="it-IT"/>
        </w:rPr>
      </w:pPr>
    </w:p>
    <w:p w14:paraId="3236D365" w14:textId="77777777" w:rsidR="00D90909" w:rsidRPr="00D90909" w:rsidDel="009640F4" w:rsidRDefault="00D90909" w:rsidP="00D90909">
      <w:pPr>
        <w:rPr>
          <w:del w:id="496" w:author="Riccardo Cattaneo" w:date="2014-01-29T16:20:00Z"/>
          <w:lang w:val="it-IT"/>
        </w:rPr>
      </w:pPr>
      <w:del w:id="497" w:author="Riccardo Cattaneo" w:date="2014-01-29T16:20:00Z">
        <w:r w:rsidRPr="00D90909" w:rsidDel="009640F4">
          <w:rPr>
            <w:lang w:val="it-IT"/>
          </w:rPr>
          <w:delText xml:space="preserve">Ipotizzando </w:delText>
        </w:r>
        <w:r w:rsidR="00846EE8" w:rsidDel="009640F4">
          <w:rPr>
            <w:lang w:val="it-IT"/>
          </w:rPr>
          <w:delText xml:space="preserve">che la variabile </w:delText>
        </w:r>
        <w:r w:rsidR="00846EE8" w:rsidRPr="00846EE8" w:rsidDel="009640F4">
          <w:rPr>
            <w:i/>
            <w:lang w:val="it-IT"/>
          </w:rPr>
          <w:delText>rubrica</w:delText>
        </w:r>
        <w:r w:rsidR="00846EE8" w:rsidDel="009640F4">
          <w:rPr>
            <w:lang w:val="it-IT"/>
          </w:rPr>
          <w:delText xml:space="preserve"> sia stata in precedenza riempita con i dati di MAX contatti, si scriva un frammento di</w:delText>
        </w:r>
        <w:r w:rsidRPr="00D90909" w:rsidDel="009640F4">
          <w:rPr>
            <w:lang w:val="it-IT"/>
          </w:rPr>
          <w:delText xml:space="preserve"> codice C che: </w:delText>
        </w:r>
      </w:del>
    </w:p>
    <w:p w14:paraId="7C58A76C" w14:textId="77777777" w:rsidR="00D90909" w:rsidRPr="00D90909" w:rsidDel="009640F4" w:rsidRDefault="00846EE8" w:rsidP="00D90909">
      <w:pPr>
        <w:numPr>
          <w:ilvl w:val="0"/>
          <w:numId w:val="11"/>
        </w:numPr>
        <w:rPr>
          <w:del w:id="498" w:author="Riccardo Cattaneo" w:date="2014-01-29T16:20:00Z"/>
          <w:lang w:val="it-IT"/>
        </w:rPr>
      </w:pPr>
      <w:del w:id="499" w:author="Riccardo Cattaneo" w:date="2014-01-29T16:20:00Z">
        <w:r w:rsidDel="009640F4">
          <w:rPr>
            <w:lang w:val="it-IT"/>
          </w:rPr>
          <w:delText>legga</w:delText>
        </w:r>
        <w:r w:rsidR="00D90909" w:rsidRPr="00D90909" w:rsidDel="009640F4">
          <w:rPr>
            <w:lang w:val="it-IT"/>
          </w:rPr>
          <w:delText xml:space="preserve"> da tastiera un cognome</w:delText>
        </w:r>
        <w:r w:rsidR="0057504F" w:rsidDel="009640F4">
          <w:rPr>
            <w:lang w:val="it-IT"/>
          </w:rPr>
          <w:delText>;</w:delText>
        </w:r>
        <w:r w:rsidR="00D90909" w:rsidRPr="00D90909" w:rsidDel="009640F4">
          <w:rPr>
            <w:lang w:val="it-IT"/>
          </w:rPr>
          <w:delText xml:space="preserve"> </w:delText>
        </w:r>
      </w:del>
    </w:p>
    <w:p w14:paraId="701BE35A" w14:textId="77777777" w:rsidR="00D90909" w:rsidDel="009640F4" w:rsidRDefault="00846EE8" w:rsidP="00D90909">
      <w:pPr>
        <w:numPr>
          <w:ilvl w:val="0"/>
          <w:numId w:val="11"/>
        </w:numPr>
        <w:rPr>
          <w:del w:id="500" w:author="Riccardo Cattaneo" w:date="2014-01-29T16:20:00Z"/>
          <w:lang w:val="it-IT"/>
        </w:rPr>
      </w:pPr>
      <w:del w:id="501" w:author="Riccardo Cattaneo" w:date="2014-01-29T16:20:00Z">
        <w:r w:rsidDel="009640F4">
          <w:rPr>
            <w:lang w:val="it-IT"/>
          </w:rPr>
          <w:delText xml:space="preserve">cerchi in </w:delText>
        </w:r>
        <w:r w:rsidRPr="00846EE8" w:rsidDel="009640F4">
          <w:rPr>
            <w:i/>
            <w:lang w:val="it-IT"/>
          </w:rPr>
          <w:delText>rubrica</w:delText>
        </w:r>
        <w:r w:rsidR="00D90909" w:rsidRPr="00D90909" w:rsidDel="009640F4">
          <w:rPr>
            <w:lang w:val="it-IT"/>
          </w:rPr>
          <w:delText xml:space="preserve"> tutti i contatti con quel cognome e li copi, senza lasciare buchi, in</w:delText>
        </w:r>
        <w:r w:rsidDel="009640F4">
          <w:rPr>
            <w:lang w:val="it-IT"/>
          </w:rPr>
          <w:delText xml:space="preserve"> </w:delText>
        </w:r>
        <w:r w:rsidRPr="00846EE8" w:rsidDel="009640F4">
          <w:rPr>
            <w:i/>
            <w:lang w:val="it-IT"/>
          </w:rPr>
          <w:delText>selezione</w:delText>
        </w:r>
        <w:r w:rsidR="0057504F" w:rsidDel="009640F4">
          <w:rPr>
            <w:i/>
            <w:lang w:val="it-IT"/>
          </w:rPr>
          <w:delText>;</w:delText>
        </w:r>
      </w:del>
    </w:p>
    <w:p w14:paraId="78EDDD1E" w14:textId="77777777" w:rsidR="00846EE8" w:rsidRPr="00846EE8" w:rsidDel="009640F4" w:rsidRDefault="00846EE8" w:rsidP="00D90909">
      <w:pPr>
        <w:numPr>
          <w:ilvl w:val="0"/>
          <w:numId w:val="11"/>
        </w:numPr>
        <w:rPr>
          <w:del w:id="502" w:author="Riccardo Cattaneo" w:date="2014-01-29T16:20:00Z"/>
          <w:lang w:val="it-IT"/>
        </w:rPr>
      </w:pPr>
      <w:del w:id="503" w:author="Riccardo Cattaneo" w:date="2014-01-29T16:20:00Z">
        <w:r w:rsidDel="009640F4">
          <w:rPr>
            <w:lang w:val="it-IT"/>
          </w:rPr>
          <w:delText xml:space="preserve">stampi a video l’età media dei contatti copiati in </w:delText>
        </w:r>
        <w:r w:rsidRPr="00846EE8" w:rsidDel="009640F4">
          <w:rPr>
            <w:i/>
            <w:lang w:val="it-IT"/>
          </w:rPr>
          <w:delText>selezione</w:delText>
        </w:r>
        <w:r w:rsidR="0057504F" w:rsidDel="009640F4">
          <w:rPr>
            <w:i/>
            <w:lang w:val="it-IT"/>
          </w:rPr>
          <w:delText>.</w:delText>
        </w:r>
      </w:del>
    </w:p>
    <w:p w14:paraId="5848B79E" w14:textId="77777777" w:rsidR="00846EE8" w:rsidRPr="007F757A" w:rsidDel="009640F4" w:rsidRDefault="00846EE8">
      <w:pPr>
        <w:numPr>
          <w:ilvl w:val="0"/>
          <w:numId w:val="11"/>
        </w:numPr>
        <w:rPr>
          <w:del w:id="504" w:author="Riccardo Cattaneo" w:date="2014-01-29T16:20:00Z"/>
          <w:lang w:val="it-IT"/>
        </w:rPr>
        <w:pPrChange w:id="505" w:author="Elisabetta Di Nitto" w:date="2013-11-15T12:30:00Z">
          <w:pPr/>
        </w:pPrChange>
      </w:pPr>
    </w:p>
    <w:p w14:paraId="78B8FBA4" w14:textId="77777777" w:rsidR="00485262" w:rsidDel="009640F4" w:rsidRDefault="00846EE8" w:rsidP="00485262">
      <w:pPr>
        <w:rPr>
          <w:ins w:id="506" w:author="Elisabetta Di Nitto" w:date="2013-11-15T11:58:00Z"/>
          <w:del w:id="507" w:author="Riccardo Cattaneo" w:date="2014-01-29T16:20:00Z"/>
          <w:i/>
          <w:lang w:val="it-IT"/>
        </w:rPr>
      </w:pPr>
      <w:del w:id="508" w:author="Riccardo Cattaneo" w:date="2014-01-29T16:20:00Z">
        <w:r w:rsidDel="009640F4">
          <w:rPr>
            <w:lang w:val="it-IT"/>
          </w:rPr>
          <w:delText>Nota</w:delText>
        </w:r>
      </w:del>
      <w:ins w:id="509" w:author="Elisabetta Di Nitto" w:date="2013-11-15T12:31:00Z">
        <w:del w:id="510" w:author="Riccardo Cattaneo" w:date="2014-01-29T16:20:00Z">
          <w:r w:rsidR="007F757A" w:rsidDel="009640F4">
            <w:rPr>
              <w:lang w:val="it-IT"/>
            </w:rPr>
            <w:delText>1</w:delText>
          </w:r>
        </w:del>
      </w:ins>
      <w:del w:id="511" w:author="Riccardo Cattaneo" w:date="2014-01-29T16:20:00Z">
        <w:r w:rsidDel="009640F4">
          <w:rPr>
            <w:lang w:val="it-IT"/>
          </w:rPr>
          <w:delText xml:space="preserve">: nella soluzione non è richiesto di includere il frammento di codice per riempire la variabile </w:delText>
        </w:r>
        <w:r w:rsidRPr="00846EE8" w:rsidDel="009640F4">
          <w:rPr>
            <w:i/>
            <w:lang w:val="it-IT"/>
          </w:rPr>
          <w:delText>rubrica</w:delText>
        </w:r>
      </w:del>
      <w:ins w:id="512" w:author="Elisabetta Di Nitto" w:date="2013-11-15T12:32:00Z">
        <w:del w:id="513" w:author="Riccardo Cattaneo" w:date="2014-01-29T16:20:00Z">
          <w:r w:rsidR="007F757A" w:rsidDel="009640F4">
            <w:rPr>
              <w:i/>
              <w:lang w:val="it-IT"/>
            </w:rPr>
            <w:delText>.</w:delText>
          </w:r>
        </w:del>
      </w:ins>
    </w:p>
    <w:p w14:paraId="6B9ABB36" w14:textId="77777777" w:rsidR="000F2059" w:rsidRPr="007F757A" w:rsidDel="009640F4" w:rsidRDefault="007F757A" w:rsidP="00485262">
      <w:pPr>
        <w:rPr>
          <w:ins w:id="514" w:author="Elisabetta Di Nitto" w:date="2013-11-15T11:58:00Z"/>
          <w:del w:id="515" w:author="Riccardo Cattaneo" w:date="2014-01-29T16:20:00Z"/>
          <w:lang w:val="it-IT"/>
          <w:rPrChange w:id="516" w:author="Elisabetta Di Nitto" w:date="2013-11-15T12:32:00Z">
            <w:rPr>
              <w:ins w:id="517" w:author="Elisabetta Di Nitto" w:date="2013-11-15T11:58:00Z"/>
              <w:del w:id="518" w:author="Riccardo Cattaneo" w:date="2014-01-29T16:20:00Z"/>
              <w:i/>
              <w:lang w:val="it-IT"/>
            </w:rPr>
          </w:rPrChange>
        </w:rPr>
      </w:pPr>
      <w:ins w:id="519" w:author="Elisabetta Di Nitto" w:date="2013-11-15T12:30:00Z">
        <w:del w:id="520" w:author="Riccardo Cattaneo" w:date="2014-01-29T16:20:00Z">
          <w:r w:rsidRPr="007F757A" w:rsidDel="009640F4">
            <w:rPr>
              <w:lang w:val="it-IT"/>
              <w:rPrChange w:id="521" w:author="Elisabetta Di Nitto" w:date="2013-11-15T12:32:00Z">
                <w:rPr>
                  <w:i/>
                  <w:lang w:val="it-IT"/>
                </w:rPr>
              </w:rPrChange>
            </w:rPr>
            <w:delText xml:space="preserve">Nota2: </w:delText>
          </w:r>
        </w:del>
      </w:ins>
      <w:ins w:id="522" w:author="Elisabetta Di Nitto" w:date="2013-11-15T12:31:00Z">
        <w:del w:id="523" w:author="Riccardo Cattaneo" w:date="2014-01-29T16:20:00Z">
          <w:r w:rsidRPr="007F757A" w:rsidDel="009640F4">
            <w:rPr>
              <w:lang w:val="it-IT"/>
              <w:rPrChange w:id="524" w:author="Elisabetta Di Nitto" w:date="2013-11-15T12:32:00Z">
                <w:rPr>
                  <w:i/>
                  <w:lang w:val="it-IT"/>
                </w:rPr>
              </w:rPrChange>
            </w:rPr>
            <w:delText>per il confronto tra cognomi, si utilizzi la funzione strcmp(&lt;stringa1&gt;, &lt;stringa2&gt;) che restituisce 0 se le due stringhe sono uguali.</w:delText>
          </w:r>
        </w:del>
      </w:ins>
    </w:p>
    <w:p w14:paraId="2A0CF18B" w14:textId="10BBD291" w:rsidR="003567BD" w:rsidRPr="00C5404B" w:rsidDel="006D795C" w:rsidRDefault="003567BD" w:rsidP="00487A85">
      <w:pPr>
        <w:rPr>
          <w:del w:id="525" w:author="Riccardo Cattaneo" w:date="2014-01-31T01:01:00Z"/>
          <w:b/>
          <w:i/>
          <w:lang w:val="it-IT"/>
          <w:rPrChange w:id="526" w:author="Elisabetta Di Nitto" w:date="2013-11-15T12:29:00Z">
            <w:rPr>
              <w:del w:id="527" w:author="Riccardo Cattaneo" w:date="2014-01-31T01:01:00Z"/>
              <w:lang w:val="it-IT"/>
            </w:rPr>
          </w:rPrChange>
        </w:rPr>
      </w:pPr>
      <w:del w:id="528" w:author="Riccardo Cattaneo" w:date="2014-01-31T01:01:00Z">
        <w:r w:rsidRPr="00C5404B" w:rsidDel="006D795C">
          <w:rPr>
            <w:b/>
            <w:i/>
            <w:lang w:val="it-IT"/>
            <w:rPrChange w:id="529" w:author="Elisabetta Di Nitto" w:date="2013-11-15T12:29:00Z">
              <w:rPr>
                <w:lang w:val="it-IT"/>
              </w:rPr>
            </w:rPrChange>
          </w:rPr>
          <w:delText>Soluzione</w:delText>
        </w:r>
      </w:del>
    </w:p>
    <w:p w14:paraId="52AB58AE" w14:textId="101F6E2F" w:rsidR="003567BD" w:rsidRPr="00CC7AE5" w:rsidDel="003B7011" w:rsidRDefault="003567BD">
      <w:pPr>
        <w:rPr>
          <w:del w:id="530" w:author="Riccardo Cattaneo" w:date="2014-01-29T16:32:00Z"/>
          <w:rFonts w:ascii="Andale Mono" w:hAnsi="Andale Mono"/>
          <w:lang w:val="it-IT"/>
          <w:rPrChange w:id="531" w:author="Riccardo Cattaneo" w:date="2014-01-31T00:51:00Z">
            <w:rPr>
              <w:del w:id="532" w:author="Riccardo Cattaneo" w:date="2014-01-29T16:32:00Z"/>
              <w:lang w:val="it-IT"/>
            </w:rPr>
          </w:rPrChange>
        </w:rPr>
      </w:pPr>
      <w:del w:id="533" w:author="Riccardo Cattaneo" w:date="2014-01-29T16:32:00Z">
        <w:r w:rsidRPr="00CC7AE5" w:rsidDel="003B7011">
          <w:rPr>
            <w:rFonts w:ascii="Andale Mono" w:hAnsi="Andale Mono"/>
            <w:lang w:val="it-IT"/>
            <w:rPrChange w:id="534" w:author="Riccardo Cattaneo" w:date="2014-01-31T00:51:00Z">
              <w:rPr>
                <w:lang w:val="it-IT"/>
              </w:rPr>
            </w:rPrChange>
          </w:rPr>
          <w:delText>#define MAX 100</w:delText>
        </w:r>
      </w:del>
    </w:p>
    <w:p w14:paraId="1275DE03" w14:textId="77777777" w:rsidR="003567BD" w:rsidRPr="00CC7AE5" w:rsidDel="003B7011" w:rsidRDefault="003567BD">
      <w:pPr>
        <w:rPr>
          <w:del w:id="535" w:author="Riccardo Cattaneo" w:date="2014-01-29T16:32:00Z"/>
          <w:rFonts w:ascii="Andale Mono" w:hAnsi="Andale Mono"/>
          <w:lang w:val="it-IT"/>
          <w:rPrChange w:id="536" w:author="Riccardo Cattaneo" w:date="2014-01-31T00:51:00Z">
            <w:rPr>
              <w:del w:id="537" w:author="Riccardo Cattaneo" w:date="2014-01-29T16:32:00Z"/>
              <w:lang w:val="it-IT"/>
            </w:rPr>
          </w:rPrChange>
        </w:rPr>
      </w:pPr>
      <w:del w:id="538" w:author="Riccardo Cattaneo" w:date="2014-01-29T16:32:00Z">
        <w:r w:rsidRPr="00CC7AE5" w:rsidDel="003B7011">
          <w:rPr>
            <w:rFonts w:ascii="Andale Mono" w:hAnsi="Andale Mono"/>
            <w:lang w:val="it-IT"/>
            <w:rPrChange w:id="539" w:author="Riccardo Cattaneo" w:date="2014-01-31T00:51:00Z">
              <w:rPr>
                <w:lang w:val="it-IT"/>
              </w:rPr>
            </w:rPrChange>
          </w:rPr>
          <w:delText>#define MAX_STRINGA 40</w:delText>
        </w:r>
      </w:del>
    </w:p>
    <w:p w14:paraId="4ED2C18D" w14:textId="77777777" w:rsidR="003567BD" w:rsidRPr="00CC7AE5" w:rsidDel="003B7011" w:rsidRDefault="003567BD">
      <w:pPr>
        <w:rPr>
          <w:del w:id="540" w:author="Riccardo Cattaneo" w:date="2014-01-29T16:32:00Z"/>
          <w:rFonts w:ascii="Andale Mono" w:hAnsi="Andale Mono"/>
          <w:lang w:val="it-IT"/>
          <w:rPrChange w:id="541" w:author="Riccardo Cattaneo" w:date="2014-01-31T00:51:00Z">
            <w:rPr>
              <w:del w:id="542" w:author="Riccardo Cattaneo" w:date="2014-01-29T16:32:00Z"/>
              <w:lang w:val="it-IT"/>
            </w:rPr>
          </w:rPrChange>
        </w:rPr>
      </w:pPr>
    </w:p>
    <w:p w14:paraId="06581B5D" w14:textId="77777777" w:rsidR="003567BD" w:rsidRPr="00CC7AE5" w:rsidDel="003B7011" w:rsidRDefault="003567BD">
      <w:pPr>
        <w:rPr>
          <w:del w:id="543" w:author="Riccardo Cattaneo" w:date="2014-01-29T16:32:00Z"/>
          <w:rFonts w:ascii="Andale Mono" w:hAnsi="Andale Mono"/>
          <w:lang w:val="it-IT"/>
          <w:rPrChange w:id="544" w:author="Riccardo Cattaneo" w:date="2014-01-31T00:51:00Z">
            <w:rPr>
              <w:del w:id="545" w:author="Riccardo Cattaneo" w:date="2014-01-29T16:32:00Z"/>
              <w:lang w:val="it-IT"/>
            </w:rPr>
          </w:rPrChange>
        </w:rPr>
      </w:pPr>
      <w:del w:id="546" w:author="Riccardo Cattaneo" w:date="2014-01-29T16:32:00Z">
        <w:r w:rsidRPr="00CC7AE5" w:rsidDel="003B7011">
          <w:rPr>
            <w:rFonts w:ascii="Andale Mono" w:hAnsi="Andale Mono"/>
            <w:lang w:val="it-IT"/>
            <w:rPrChange w:id="547" w:author="Riccardo Cattaneo" w:date="2014-01-31T00:51:00Z">
              <w:rPr>
                <w:lang w:val="it-IT"/>
              </w:rPr>
            </w:rPrChange>
          </w:rPr>
          <w:delText>typedef char stringa[MAX_STRINGA];</w:delText>
        </w:r>
      </w:del>
    </w:p>
    <w:p w14:paraId="7D1E69CA" w14:textId="77777777" w:rsidR="003567BD" w:rsidRPr="00CC7AE5" w:rsidDel="003B7011" w:rsidRDefault="003567BD">
      <w:pPr>
        <w:rPr>
          <w:del w:id="548" w:author="Riccardo Cattaneo" w:date="2014-01-29T16:32:00Z"/>
          <w:rFonts w:ascii="Andale Mono" w:hAnsi="Andale Mono"/>
          <w:lang w:val="it-IT"/>
          <w:rPrChange w:id="549" w:author="Riccardo Cattaneo" w:date="2014-01-31T00:51:00Z">
            <w:rPr>
              <w:del w:id="550" w:author="Riccardo Cattaneo" w:date="2014-01-29T16:32:00Z"/>
              <w:lang w:val="it-IT"/>
            </w:rPr>
          </w:rPrChange>
        </w:rPr>
      </w:pPr>
      <w:del w:id="551" w:author="Riccardo Cattaneo" w:date="2014-01-29T16:32:00Z">
        <w:r w:rsidRPr="00CC7AE5" w:rsidDel="003B7011">
          <w:rPr>
            <w:rFonts w:ascii="Andale Mono" w:hAnsi="Andale Mono"/>
            <w:lang w:val="it-IT"/>
            <w:rPrChange w:id="552" w:author="Riccardo Cattaneo" w:date="2014-01-31T00:51:00Z">
              <w:rPr>
                <w:lang w:val="it-IT"/>
              </w:rPr>
            </w:rPrChange>
          </w:rPr>
          <w:delText>typedef struct</w:delText>
        </w:r>
      </w:del>
    </w:p>
    <w:p w14:paraId="12CD74A1" w14:textId="77777777" w:rsidR="003567BD" w:rsidRPr="00CC7AE5" w:rsidDel="003B7011" w:rsidRDefault="003567BD">
      <w:pPr>
        <w:rPr>
          <w:del w:id="553" w:author="Riccardo Cattaneo" w:date="2014-01-29T16:32:00Z"/>
          <w:rFonts w:ascii="Andale Mono" w:hAnsi="Andale Mono"/>
          <w:lang w:val="it-IT"/>
          <w:rPrChange w:id="554" w:author="Riccardo Cattaneo" w:date="2014-01-31T00:51:00Z">
            <w:rPr>
              <w:del w:id="555" w:author="Riccardo Cattaneo" w:date="2014-01-29T16:32:00Z"/>
              <w:lang w:val="it-IT"/>
            </w:rPr>
          </w:rPrChange>
        </w:rPr>
      </w:pPr>
      <w:del w:id="556" w:author="Riccardo Cattaneo" w:date="2014-01-29T16:32:00Z">
        <w:r w:rsidRPr="00CC7AE5" w:rsidDel="003B7011">
          <w:rPr>
            <w:rFonts w:ascii="Andale Mono" w:hAnsi="Andale Mono"/>
            <w:lang w:val="it-IT"/>
            <w:rPrChange w:id="557" w:author="Riccardo Cattaneo" w:date="2014-01-31T00:51:00Z">
              <w:rPr>
                <w:lang w:val="it-IT"/>
              </w:rPr>
            </w:rPrChange>
          </w:rPr>
          <w:delText>{</w:delText>
        </w:r>
      </w:del>
    </w:p>
    <w:p w14:paraId="6EFFFCE8" w14:textId="77777777" w:rsidR="003567BD" w:rsidRPr="00CC7AE5" w:rsidDel="003B7011" w:rsidRDefault="003567BD">
      <w:pPr>
        <w:rPr>
          <w:del w:id="558" w:author="Riccardo Cattaneo" w:date="2014-01-29T16:32:00Z"/>
          <w:rFonts w:ascii="Andale Mono" w:hAnsi="Andale Mono"/>
          <w:lang w:val="it-IT"/>
          <w:rPrChange w:id="559" w:author="Riccardo Cattaneo" w:date="2014-01-31T00:51:00Z">
            <w:rPr>
              <w:del w:id="560" w:author="Riccardo Cattaneo" w:date="2014-01-29T16:32:00Z"/>
              <w:lang w:val="it-IT"/>
            </w:rPr>
          </w:rPrChange>
        </w:rPr>
      </w:pPr>
      <w:del w:id="561" w:author="Riccardo Cattaneo" w:date="2014-01-29T16:32:00Z">
        <w:r w:rsidRPr="00CC7AE5" w:rsidDel="003B7011">
          <w:rPr>
            <w:rFonts w:ascii="Andale Mono" w:hAnsi="Andale Mono"/>
            <w:lang w:val="it-IT"/>
            <w:rPrChange w:id="562" w:author="Riccardo Cattaneo" w:date="2014-01-31T00:51:00Z">
              <w:rPr>
                <w:lang w:val="it-IT"/>
              </w:rPr>
            </w:rPrChange>
          </w:rPr>
          <w:delText xml:space="preserve">    stringa nome;</w:delText>
        </w:r>
      </w:del>
    </w:p>
    <w:p w14:paraId="6D9647DD" w14:textId="77777777" w:rsidR="003567BD" w:rsidRPr="00CC7AE5" w:rsidDel="003B7011" w:rsidRDefault="003567BD">
      <w:pPr>
        <w:rPr>
          <w:del w:id="563" w:author="Riccardo Cattaneo" w:date="2014-01-29T16:32:00Z"/>
          <w:rFonts w:ascii="Andale Mono" w:hAnsi="Andale Mono"/>
          <w:lang w:val="it-IT"/>
          <w:rPrChange w:id="564" w:author="Riccardo Cattaneo" w:date="2014-01-31T00:51:00Z">
            <w:rPr>
              <w:del w:id="565" w:author="Riccardo Cattaneo" w:date="2014-01-29T16:32:00Z"/>
              <w:lang w:val="it-IT"/>
            </w:rPr>
          </w:rPrChange>
        </w:rPr>
      </w:pPr>
      <w:del w:id="566" w:author="Riccardo Cattaneo" w:date="2014-01-29T16:32:00Z">
        <w:r w:rsidRPr="00CC7AE5" w:rsidDel="003B7011">
          <w:rPr>
            <w:rFonts w:ascii="Andale Mono" w:hAnsi="Andale Mono"/>
            <w:lang w:val="it-IT"/>
            <w:rPrChange w:id="567" w:author="Riccardo Cattaneo" w:date="2014-01-31T00:51:00Z">
              <w:rPr>
                <w:lang w:val="it-IT"/>
              </w:rPr>
            </w:rPrChange>
          </w:rPr>
          <w:delText xml:space="preserve">    stringa cognome;</w:delText>
        </w:r>
      </w:del>
    </w:p>
    <w:p w14:paraId="394FE598" w14:textId="77777777" w:rsidR="003567BD" w:rsidRPr="00CC7AE5" w:rsidDel="003B7011" w:rsidRDefault="003567BD">
      <w:pPr>
        <w:rPr>
          <w:del w:id="568" w:author="Riccardo Cattaneo" w:date="2014-01-29T16:32:00Z"/>
          <w:rFonts w:ascii="Andale Mono" w:hAnsi="Andale Mono"/>
          <w:lang w:val="it-IT"/>
          <w:rPrChange w:id="569" w:author="Riccardo Cattaneo" w:date="2014-01-31T00:51:00Z">
            <w:rPr>
              <w:del w:id="570" w:author="Riccardo Cattaneo" w:date="2014-01-29T16:32:00Z"/>
              <w:lang w:val="it-IT"/>
            </w:rPr>
          </w:rPrChange>
        </w:rPr>
      </w:pPr>
      <w:del w:id="571" w:author="Riccardo Cattaneo" w:date="2014-01-29T16:32:00Z">
        <w:r w:rsidRPr="00CC7AE5" w:rsidDel="003B7011">
          <w:rPr>
            <w:rFonts w:ascii="Andale Mono" w:hAnsi="Andale Mono"/>
            <w:lang w:val="it-IT"/>
            <w:rPrChange w:id="572" w:author="Riccardo Cattaneo" w:date="2014-01-31T00:51:00Z">
              <w:rPr>
                <w:lang w:val="it-IT"/>
              </w:rPr>
            </w:rPrChange>
          </w:rPr>
          <w:delText xml:space="preserve">    stringa cellulare;</w:delText>
        </w:r>
      </w:del>
    </w:p>
    <w:p w14:paraId="4927B8E2" w14:textId="77777777" w:rsidR="003567BD" w:rsidRPr="00CC7AE5" w:rsidDel="003B7011" w:rsidRDefault="003567BD">
      <w:pPr>
        <w:rPr>
          <w:del w:id="573" w:author="Riccardo Cattaneo" w:date="2014-01-29T16:32:00Z"/>
          <w:rFonts w:ascii="Andale Mono" w:hAnsi="Andale Mono"/>
          <w:lang w:val="it-IT"/>
          <w:rPrChange w:id="574" w:author="Riccardo Cattaneo" w:date="2014-01-31T00:51:00Z">
            <w:rPr>
              <w:del w:id="575" w:author="Riccardo Cattaneo" w:date="2014-01-29T16:32:00Z"/>
              <w:lang w:val="it-IT"/>
            </w:rPr>
          </w:rPrChange>
        </w:rPr>
      </w:pPr>
      <w:del w:id="576" w:author="Riccardo Cattaneo" w:date="2014-01-29T16:32:00Z">
        <w:r w:rsidRPr="00CC7AE5" w:rsidDel="003B7011">
          <w:rPr>
            <w:rFonts w:ascii="Andale Mono" w:hAnsi="Andale Mono"/>
            <w:lang w:val="it-IT"/>
            <w:rPrChange w:id="577" w:author="Riccardo Cattaneo" w:date="2014-01-31T00:51:00Z">
              <w:rPr>
                <w:lang w:val="it-IT"/>
              </w:rPr>
            </w:rPrChange>
          </w:rPr>
          <w:delText xml:space="preserve">    int eta;</w:delText>
        </w:r>
      </w:del>
    </w:p>
    <w:p w14:paraId="13EC8694" w14:textId="77777777" w:rsidR="003567BD" w:rsidRPr="00CC7AE5" w:rsidDel="003B7011" w:rsidRDefault="003567BD">
      <w:pPr>
        <w:rPr>
          <w:del w:id="578" w:author="Riccardo Cattaneo" w:date="2014-01-29T16:32:00Z"/>
          <w:rFonts w:ascii="Andale Mono" w:hAnsi="Andale Mono"/>
          <w:lang w:val="it-IT"/>
          <w:rPrChange w:id="579" w:author="Riccardo Cattaneo" w:date="2014-01-31T00:51:00Z">
            <w:rPr>
              <w:del w:id="580" w:author="Riccardo Cattaneo" w:date="2014-01-29T16:32:00Z"/>
              <w:lang w:val="it-IT"/>
            </w:rPr>
          </w:rPrChange>
        </w:rPr>
      </w:pPr>
      <w:del w:id="581" w:author="Riccardo Cattaneo" w:date="2014-01-29T16:32:00Z">
        <w:r w:rsidRPr="00CC7AE5" w:rsidDel="003B7011">
          <w:rPr>
            <w:rFonts w:ascii="Andale Mono" w:hAnsi="Andale Mono"/>
            <w:lang w:val="it-IT"/>
            <w:rPrChange w:id="582" w:author="Riccardo Cattaneo" w:date="2014-01-31T00:51:00Z">
              <w:rPr>
                <w:lang w:val="it-IT"/>
              </w:rPr>
            </w:rPrChange>
          </w:rPr>
          <w:delText xml:space="preserve">    stringa mail;</w:delText>
        </w:r>
      </w:del>
    </w:p>
    <w:p w14:paraId="73F39263" w14:textId="77777777" w:rsidR="003567BD" w:rsidRPr="00CC7AE5" w:rsidDel="003B7011" w:rsidRDefault="003567BD">
      <w:pPr>
        <w:rPr>
          <w:del w:id="583" w:author="Riccardo Cattaneo" w:date="2014-01-29T16:32:00Z"/>
          <w:rFonts w:ascii="Andale Mono" w:hAnsi="Andale Mono"/>
          <w:lang w:val="it-IT"/>
          <w:rPrChange w:id="584" w:author="Riccardo Cattaneo" w:date="2014-01-31T00:51:00Z">
            <w:rPr>
              <w:del w:id="585" w:author="Riccardo Cattaneo" w:date="2014-01-29T16:32:00Z"/>
              <w:lang w:val="it-IT"/>
            </w:rPr>
          </w:rPrChange>
        </w:rPr>
      </w:pPr>
      <w:del w:id="586" w:author="Riccardo Cattaneo" w:date="2014-01-29T16:32:00Z">
        <w:r w:rsidRPr="00CC7AE5" w:rsidDel="003B7011">
          <w:rPr>
            <w:rFonts w:ascii="Andale Mono" w:hAnsi="Andale Mono"/>
            <w:lang w:val="it-IT"/>
            <w:rPrChange w:id="587" w:author="Riccardo Cattaneo" w:date="2014-01-31T00:51:00Z">
              <w:rPr>
                <w:lang w:val="it-IT"/>
              </w:rPr>
            </w:rPrChange>
          </w:rPr>
          <w:delText>} contatto;</w:delText>
        </w:r>
      </w:del>
    </w:p>
    <w:p w14:paraId="6243C9C3" w14:textId="77777777" w:rsidR="003567BD" w:rsidRPr="00CC7AE5" w:rsidDel="003B7011" w:rsidRDefault="003567BD">
      <w:pPr>
        <w:rPr>
          <w:del w:id="588" w:author="Riccardo Cattaneo" w:date="2014-01-29T16:32:00Z"/>
          <w:rFonts w:ascii="Andale Mono" w:hAnsi="Andale Mono"/>
          <w:lang w:val="it-IT"/>
          <w:rPrChange w:id="589" w:author="Riccardo Cattaneo" w:date="2014-01-31T00:51:00Z">
            <w:rPr>
              <w:del w:id="590" w:author="Riccardo Cattaneo" w:date="2014-01-29T16:32:00Z"/>
              <w:lang w:val="it-IT"/>
            </w:rPr>
          </w:rPrChange>
        </w:rPr>
      </w:pPr>
    </w:p>
    <w:p w14:paraId="5DA029F6" w14:textId="77777777" w:rsidR="003567BD" w:rsidRPr="00CC7AE5" w:rsidDel="003B7011" w:rsidRDefault="003567BD">
      <w:pPr>
        <w:rPr>
          <w:del w:id="591" w:author="Riccardo Cattaneo" w:date="2014-01-29T16:32:00Z"/>
          <w:rFonts w:ascii="Andale Mono" w:hAnsi="Andale Mono"/>
          <w:lang w:val="it-IT"/>
          <w:rPrChange w:id="592" w:author="Riccardo Cattaneo" w:date="2014-01-31T00:51:00Z">
            <w:rPr>
              <w:del w:id="593" w:author="Riccardo Cattaneo" w:date="2014-01-29T16:32:00Z"/>
              <w:lang w:val="it-IT"/>
            </w:rPr>
          </w:rPrChange>
        </w:rPr>
      </w:pPr>
      <w:del w:id="594" w:author="Riccardo Cattaneo" w:date="2014-01-29T16:32:00Z">
        <w:r w:rsidRPr="00CC7AE5" w:rsidDel="003B7011">
          <w:rPr>
            <w:rFonts w:ascii="Andale Mono" w:hAnsi="Andale Mono"/>
            <w:lang w:val="it-IT"/>
            <w:rPrChange w:id="595" w:author="Riccardo Cattaneo" w:date="2014-01-31T00:51:00Z">
              <w:rPr>
                <w:lang w:val="it-IT"/>
              </w:rPr>
            </w:rPrChange>
          </w:rPr>
          <w:delText>typedef contatto arrayContatti[MAX];</w:delText>
        </w:r>
      </w:del>
    </w:p>
    <w:p w14:paraId="6476A053" w14:textId="77777777" w:rsidR="003567BD" w:rsidRPr="00CC7AE5" w:rsidDel="003B7011" w:rsidRDefault="003567BD">
      <w:pPr>
        <w:rPr>
          <w:del w:id="596" w:author="Riccardo Cattaneo" w:date="2014-01-29T16:32:00Z"/>
          <w:rFonts w:ascii="Andale Mono" w:hAnsi="Andale Mono"/>
          <w:lang w:val="it-IT"/>
          <w:rPrChange w:id="597" w:author="Riccardo Cattaneo" w:date="2014-01-31T00:51:00Z">
            <w:rPr>
              <w:del w:id="598" w:author="Riccardo Cattaneo" w:date="2014-01-29T16:32:00Z"/>
              <w:lang w:val="it-IT"/>
            </w:rPr>
          </w:rPrChange>
        </w:rPr>
      </w:pPr>
    </w:p>
    <w:p w14:paraId="35F187D0" w14:textId="77777777" w:rsidR="003567BD" w:rsidRPr="00CC7AE5" w:rsidDel="003B7011" w:rsidRDefault="003567BD">
      <w:pPr>
        <w:rPr>
          <w:del w:id="599" w:author="Riccardo Cattaneo" w:date="2014-01-29T16:32:00Z"/>
          <w:rFonts w:ascii="Andale Mono" w:hAnsi="Andale Mono"/>
          <w:lang w:val="it-IT"/>
          <w:rPrChange w:id="600" w:author="Riccardo Cattaneo" w:date="2014-01-31T00:51:00Z">
            <w:rPr>
              <w:del w:id="601" w:author="Riccardo Cattaneo" w:date="2014-01-29T16:32:00Z"/>
              <w:lang w:val="it-IT"/>
            </w:rPr>
          </w:rPrChange>
        </w:rPr>
      </w:pPr>
      <w:del w:id="602" w:author="Riccardo Cattaneo" w:date="2014-01-29T16:32:00Z">
        <w:r w:rsidRPr="00CC7AE5" w:rsidDel="003B7011">
          <w:rPr>
            <w:rFonts w:ascii="Andale Mono" w:hAnsi="Andale Mono"/>
            <w:lang w:val="it-IT"/>
            <w:rPrChange w:id="603" w:author="Riccardo Cattaneo" w:date="2014-01-31T00:51:00Z">
              <w:rPr>
                <w:lang w:val="it-IT"/>
              </w:rPr>
            </w:rPrChange>
          </w:rPr>
          <w:delText>void main()</w:delText>
        </w:r>
      </w:del>
    </w:p>
    <w:p w14:paraId="0DF4137A" w14:textId="77777777" w:rsidR="003567BD" w:rsidRPr="00CC7AE5" w:rsidDel="003B7011" w:rsidRDefault="003567BD">
      <w:pPr>
        <w:rPr>
          <w:del w:id="604" w:author="Riccardo Cattaneo" w:date="2014-01-29T16:32:00Z"/>
          <w:rFonts w:ascii="Andale Mono" w:hAnsi="Andale Mono"/>
          <w:lang w:val="it-IT"/>
          <w:rPrChange w:id="605" w:author="Riccardo Cattaneo" w:date="2014-01-31T00:51:00Z">
            <w:rPr>
              <w:del w:id="606" w:author="Riccardo Cattaneo" w:date="2014-01-29T16:32:00Z"/>
              <w:lang w:val="it-IT"/>
            </w:rPr>
          </w:rPrChange>
        </w:rPr>
      </w:pPr>
      <w:del w:id="607" w:author="Riccardo Cattaneo" w:date="2014-01-29T16:32:00Z">
        <w:r w:rsidRPr="00CC7AE5" w:rsidDel="003B7011">
          <w:rPr>
            <w:rFonts w:ascii="Andale Mono" w:hAnsi="Andale Mono"/>
            <w:lang w:val="it-IT"/>
            <w:rPrChange w:id="608" w:author="Riccardo Cattaneo" w:date="2014-01-31T00:51:00Z">
              <w:rPr>
                <w:lang w:val="it-IT"/>
              </w:rPr>
            </w:rPrChange>
          </w:rPr>
          <w:delText>{</w:delText>
        </w:r>
      </w:del>
    </w:p>
    <w:p w14:paraId="679BEBC9" w14:textId="77777777" w:rsidR="003567BD" w:rsidRPr="00CC7AE5" w:rsidDel="003B7011" w:rsidRDefault="003567BD">
      <w:pPr>
        <w:rPr>
          <w:del w:id="609" w:author="Riccardo Cattaneo" w:date="2014-01-29T16:32:00Z"/>
          <w:rFonts w:ascii="Andale Mono" w:hAnsi="Andale Mono"/>
          <w:lang w:val="it-IT"/>
          <w:rPrChange w:id="610" w:author="Riccardo Cattaneo" w:date="2014-01-31T00:51:00Z">
            <w:rPr>
              <w:del w:id="611" w:author="Riccardo Cattaneo" w:date="2014-01-29T16:32:00Z"/>
              <w:lang w:val="it-IT"/>
            </w:rPr>
          </w:rPrChange>
        </w:rPr>
      </w:pPr>
      <w:del w:id="612" w:author="Riccardo Cattaneo" w:date="2014-01-29T16:32:00Z">
        <w:r w:rsidRPr="00CC7AE5" w:rsidDel="003B7011">
          <w:rPr>
            <w:rFonts w:ascii="Andale Mono" w:hAnsi="Andale Mono"/>
            <w:lang w:val="it-IT"/>
            <w:rPrChange w:id="613" w:author="Riccardo Cattaneo" w:date="2014-01-31T00:51:00Z">
              <w:rPr>
                <w:lang w:val="it-IT"/>
              </w:rPr>
            </w:rPrChange>
          </w:rPr>
          <w:delText xml:space="preserve">    arrayContatti rubrica, selezione;</w:delText>
        </w:r>
      </w:del>
    </w:p>
    <w:p w14:paraId="63B16E43" w14:textId="77777777" w:rsidR="003567BD" w:rsidRPr="00CC7AE5" w:rsidDel="003B7011" w:rsidRDefault="003567BD">
      <w:pPr>
        <w:rPr>
          <w:del w:id="614" w:author="Riccardo Cattaneo" w:date="2014-01-29T16:32:00Z"/>
          <w:rFonts w:ascii="Andale Mono" w:hAnsi="Andale Mono"/>
          <w:lang w:val="it-IT"/>
          <w:rPrChange w:id="615" w:author="Riccardo Cattaneo" w:date="2014-01-31T00:51:00Z">
            <w:rPr>
              <w:del w:id="616" w:author="Riccardo Cattaneo" w:date="2014-01-29T16:32:00Z"/>
              <w:lang w:val="it-IT"/>
            </w:rPr>
          </w:rPrChange>
        </w:rPr>
      </w:pPr>
      <w:del w:id="617" w:author="Riccardo Cattaneo" w:date="2014-01-29T16:32:00Z">
        <w:r w:rsidRPr="00CC7AE5" w:rsidDel="003B7011">
          <w:rPr>
            <w:rFonts w:ascii="Andale Mono" w:hAnsi="Andale Mono"/>
            <w:lang w:val="it-IT"/>
            <w:rPrChange w:id="618" w:author="Riccardo Cattaneo" w:date="2014-01-31T00:51:00Z">
              <w:rPr>
                <w:lang w:val="it-IT"/>
              </w:rPr>
            </w:rPrChange>
          </w:rPr>
          <w:delText xml:space="preserve">    int i, k;</w:delText>
        </w:r>
      </w:del>
    </w:p>
    <w:p w14:paraId="28DFDDED" w14:textId="77777777" w:rsidR="00C5404B" w:rsidRPr="00CC7AE5" w:rsidDel="003B7011" w:rsidRDefault="003567BD">
      <w:pPr>
        <w:rPr>
          <w:del w:id="619" w:author="Riccardo Cattaneo" w:date="2014-01-29T16:32:00Z"/>
          <w:rFonts w:ascii="Andale Mono" w:hAnsi="Andale Mono"/>
          <w:lang w:val="it-IT"/>
          <w:rPrChange w:id="620" w:author="Riccardo Cattaneo" w:date="2014-01-31T00:51:00Z">
            <w:rPr>
              <w:del w:id="621" w:author="Riccardo Cattaneo" w:date="2014-01-29T16:32:00Z"/>
              <w:lang w:val="it-IT"/>
            </w:rPr>
          </w:rPrChange>
        </w:rPr>
      </w:pPr>
      <w:del w:id="622" w:author="Riccardo Cattaneo" w:date="2014-01-29T16:32:00Z">
        <w:r w:rsidRPr="00CC7AE5" w:rsidDel="003B7011">
          <w:rPr>
            <w:rFonts w:ascii="Andale Mono" w:hAnsi="Andale Mono"/>
            <w:lang w:val="it-IT"/>
            <w:rPrChange w:id="623" w:author="Riccardo Cattaneo" w:date="2014-01-31T00:51:00Z">
              <w:rPr>
                <w:lang w:val="it-IT"/>
              </w:rPr>
            </w:rPrChange>
          </w:rPr>
          <w:delText xml:space="preserve">    stringa </w:delText>
        </w:r>
        <w:r w:rsidR="00C5404B" w:rsidRPr="00CC7AE5" w:rsidDel="003B7011">
          <w:rPr>
            <w:rFonts w:ascii="Andale Mono" w:hAnsi="Andale Mono"/>
            <w:lang w:val="it-IT"/>
            <w:rPrChange w:id="624" w:author="Riccardo Cattaneo" w:date="2014-01-31T00:51:00Z">
              <w:rPr>
                <w:lang w:val="it-IT"/>
              </w:rPr>
            </w:rPrChange>
          </w:rPr>
          <w:delText>c;</w:delText>
        </w:r>
      </w:del>
    </w:p>
    <w:p w14:paraId="2F51A1EB" w14:textId="77777777" w:rsidR="00C5404B" w:rsidRPr="00CC7AE5" w:rsidDel="003B7011" w:rsidRDefault="00C5404B">
      <w:pPr>
        <w:rPr>
          <w:del w:id="625" w:author="Riccardo Cattaneo" w:date="2014-01-29T16:32:00Z"/>
          <w:rFonts w:ascii="Andale Mono" w:hAnsi="Andale Mono"/>
          <w:lang w:val="it-IT"/>
          <w:rPrChange w:id="626" w:author="Riccardo Cattaneo" w:date="2014-01-31T00:51:00Z">
            <w:rPr>
              <w:del w:id="627" w:author="Riccardo Cattaneo" w:date="2014-01-29T16:32:00Z"/>
              <w:lang w:val="it-IT"/>
            </w:rPr>
          </w:rPrChange>
        </w:rPr>
      </w:pPr>
      <w:del w:id="628" w:author="Riccardo Cattaneo" w:date="2014-01-29T16:32:00Z">
        <w:r w:rsidRPr="00CC7AE5" w:rsidDel="003B7011">
          <w:rPr>
            <w:rFonts w:ascii="Andale Mono" w:hAnsi="Andale Mono"/>
            <w:lang w:val="it-IT"/>
            <w:rPrChange w:id="629" w:author="Riccardo Cattaneo" w:date="2014-01-31T00:51:00Z">
              <w:rPr>
                <w:lang w:val="it-IT"/>
              </w:rPr>
            </w:rPrChange>
          </w:rPr>
          <w:delText xml:space="preserve">    int etaMedia;</w:delText>
        </w:r>
      </w:del>
    </w:p>
    <w:p w14:paraId="69BD7F86" w14:textId="77777777" w:rsidR="00C5404B" w:rsidRPr="00CC7AE5" w:rsidDel="003B7011" w:rsidRDefault="00C5404B">
      <w:pPr>
        <w:rPr>
          <w:del w:id="630" w:author="Riccardo Cattaneo" w:date="2014-01-29T16:32:00Z"/>
          <w:rFonts w:ascii="Andale Mono" w:hAnsi="Andale Mono"/>
          <w:lang w:val="it-IT"/>
          <w:rPrChange w:id="631" w:author="Riccardo Cattaneo" w:date="2014-01-31T00:51:00Z">
            <w:rPr>
              <w:del w:id="632" w:author="Riccardo Cattaneo" w:date="2014-01-29T16:32:00Z"/>
              <w:lang w:val="it-IT"/>
            </w:rPr>
          </w:rPrChange>
        </w:rPr>
      </w:pPr>
    </w:p>
    <w:p w14:paraId="25D218A4" w14:textId="77777777" w:rsidR="00C5404B" w:rsidRPr="00CC7AE5" w:rsidDel="003B7011" w:rsidRDefault="00C5404B">
      <w:pPr>
        <w:rPr>
          <w:del w:id="633" w:author="Riccardo Cattaneo" w:date="2014-01-29T16:32:00Z"/>
          <w:rFonts w:ascii="Andale Mono" w:hAnsi="Andale Mono"/>
          <w:lang w:val="it-IT"/>
          <w:rPrChange w:id="634" w:author="Riccardo Cattaneo" w:date="2014-01-31T00:51:00Z">
            <w:rPr>
              <w:del w:id="635" w:author="Riccardo Cattaneo" w:date="2014-01-29T16:32:00Z"/>
              <w:lang w:val="it-IT"/>
            </w:rPr>
          </w:rPrChange>
        </w:rPr>
      </w:pPr>
      <w:del w:id="636" w:author="Riccardo Cattaneo" w:date="2014-01-29T16:32:00Z">
        <w:r w:rsidRPr="00CC7AE5" w:rsidDel="003B7011">
          <w:rPr>
            <w:rFonts w:ascii="Andale Mono" w:hAnsi="Andale Mono"/>
            <w:lang w:val="it-IT"/>
            <w:rPrChange w:id="637" w:author="Riccardo Cattaneo" w:date="2014-01-31T00:51:00Z">
              <w:rPr>
                <w:lang w:val="it-IT"/>
              </w:rPr>
            </w:rPrChange>
          </w:rPr>
          <w:delText xml:space="preserve">    /* la parte non richiesta relativa al riempimento di rubrica va qui …*/</w:delText>
        </w:r>
      </w:del>
    </w:p>
    <w:p w14:paraId="080800B5" w14:textId="77777777" w:rsidR="00C5404B" w:rsidRPr="00CC7AE5" w:rsidDel="003B7011" w:rsidRDefault="00C5404B">
      <w:pPr>
        <w:rPr>
          <w:del w:id="638" w:author="Riccardo Cattaneo" w:date="2014-01-29T16:32:00Z"/>
          <w:rFonts w:ascii="Andale Mono" w:hAnsi="Andale Mono"/>
          <w:lang w:val="it-IT"/>
          <w:rPrChange w:id="639" w:author="Riccardo Cattaneo" w:date="2014-01-31T00:51:00Z">
            <w:rPr>
              <w:del w:id="640" w:author="Riccardo Cattaneo" w:date="2014-01-29T16:32:00Z"/>
              <w:lang w:val="it-IT"/>
            </w:rPr>
          </w:rPrChange>
        </w:rPr>
      </w:pPr>
    </w:p>
    <w:p w14:paraId="360FCAEA" w14:textId="77777777" w:rsidR="00C5404B" w:rsidRPr="00CC7AE5" w:rsidDel="003B7011" w:rsidRDefault="00C5404B">
      <w:pPr>
        <w:rPr>
          <w:del w:id="641" w:author="Riccardo Cattaneo" w:date="2014-01-29T16:32:00Z"/>
          <w:rFonts w:ascii="Andale Mono" w:hAnsi="Andale Mono"/>
          <w:lang w:val="it-IT"/>
          <w:rPrChange w:id="642" w:author="Riccardo Cattaneo" w:date="2014-01-31T00:51:00Z">
            <w:rPr>
              <w:del w:id="643" w:author="Riccardo Cattaneo" w:date="2014-01-29T16:32:00Z"/>
              <w:lang w:val="it-IT"/>
            </w:rPr>
          </w:rPrChange>
        </w:rPr>
      </w:pPr>
      <w:del w:id="644" w:author="Riccardo Cattaneo" w:date="2014-01-29T16:32:00Z">
        <w:r w:rsidRPr="00CC7AE5" w:rsidDel="003B7011">
          <w:rPr>
            <w:rFonts w:ascii="Andale Mono" w:hAnsi="Andale Mono"/>
            <w:lang w:val="it-IT"/>
            <w:rPrChange w:id="645" w:author="Riccardo Cattaneo" w:date="2014-01-31T00:51:00Z">
              <w:rPr>
                <w:lang w:val="it-IT"/>
              </w:rPr>
            </w:rPrChange>
          </w:rPr>
          <w:delText xml:space="preserve">   /* lettura del cognome */</w:delText>
        </w:r>
      </w:del>
    </w:p>
    <w:p w14:paraId="16E83E77" w14:textId="77777777" w:rsidR="00C5404B" w:rsidRPr="00CC7AE5" w:rsidDel="003B7011" w:rsidRDefault="00C5404B">
      <w:pPr>
        <w:rPr>
          <w:del w:id="646" w:author="Riccardo Cattaneo" w:date="2014-01-29T16:32:00Z"/>
          <w:rFonts w:ascii="Andale Mono" w:hAnsi="Andale Mono"/>
          <w:lang w:val="it-IT"/>
          <w:rPrChange w:id="647" w:author="Riccardo Cattaneo" w:date="2014-01-31T00:51:00Z">
            <w:rPr>
              <w:del w:id="648" w:author="Riccardo Cattaneo" w:date="2014-01-29T16:32:00Z"/>
              <w:lang w:val="it-IT"/>
            </w:rPr>
          </w:rPrChange>
        </w:rPr>
      </w:pPr>
      <w:del w:id="649" w:author="Riccardo Cattaneo" w:date="2014-01-29T16:32:00Z">
        <w:r w:rsidRPr="00CC7AE5" w:rsidDel="003B7011">
          <w:rPr>
            <w:rFonts w:ascii="Andale Mono" w:hAnsi="Andale Mono"/>
            <w:lang w:val="it-IT"/>
            <w:rPrChange w:id="650" w:author="Riccardo Cattaneo" w:date="2014-01-31T00:51:00Z">
              <w:rPr>
                <w:lang w:val="it-IT"/>
              </w:rPr>
            </w:rPrChange>
          </w:rPr>
          <w:delText xml:space="preserve">   scanf(“%s”, c);</w:delText>
        </w:r>
      </w:del>
    </w:p>
    <w:p w14:paraId="66B10B55" w14:textId="77777777" w:rsidR="00C5404B" w:rsidRPr="00CC7AE5" w:rsidDel="003B7011" w:rsidRDefault="00C5404B">
      <w:pPr>
        <w:rPr>
          <w:del w:id="651" w:author="Riccardo Cattaneo" w:date="2014-01-29T16:32:00Z"/>
          <w:rFonts w:ascii="Andale Mono" w:hAnsi="Andale Mono"/>
          <w:lang w:val="it-IT"/>
          <w:rPrChange w:id="652" w:author="Riccardo Cattaneo" w:date="2014-01-31T00:51:00Z">
            <w:rPr>
              <w:del w:id="653" w:author="Riccardo Cattaneo" w:date="2014-01-29T16:32:00Z"/>
              <w:lang w:val="it-IT"/>
            </w:rPr>
          </w:rPrChange>
        </w:rPr>
      </w:pPr>
    </w:p>
    <w:p w14:paraId="310CAD3F" w14:textId="77777777" w:rsidR="00C5404B" w:rsidRPr="00CC7AE5" w:rsidDel="003B7011" w:rsidRDefault="00C5404B">
      <w:pPr>
        <w:rPr>
          <w:del w:id="654" w:author="Riccardo Cattaneo" w:date="2014-01-29T16:32:00Z"/>
          <w:rFonts w:ascii="Andale Mono" w:hAnsi="Andale Mono"/>
          <w:lang w:val="it-IT"/>
          <w:rPrChange w:id="655" w:author="Riccardo Cattaneo" w:date="2014-01-31T00:51:00Z">
            <w:rPr>
              <w:del w:id="656" w:author="Riccardo Cattaneo" w:date="2014-01-29T16:32:00Z"/>
              <w:lang w:val="it-IT"/>
            </w:rPr>
          </w:rPrChange>
        </w:rPr>
      </w:pPr>
      <w:del w:id="657" w:author="Riccardo Cattaneo" w:date="2014-01-29T16:32:00Z">
        <w:r w:rsidRPr="00CC7AE5" w:rsidDel="003B7011">
          <w:rPr>
            <w:rFonts w:ascii="Andale Mono" w:hAnsi="Andale Mono"/>
            <w:lang w:val="it-IT"/>
            <w:rPrChange w:id="658" w:author="Riccardo Cattaneo" w:date="2014-01-31T00:51:00Z">
              <w:rPr>
                <w:lang w:val="it-IT"/>
              </w:rPr>
            </w:rPrChange>
          </w:rPr>
          <w:delText xml:space="preserve">   /* Inizializzazione dell’indice associato a selezione e di etaMedia */</w:delText>
        </w:r>
      </w:del>
    </w:p>
    <w:p w14:paraId="4E5F1CE8" w14:textId="77777777" w:rsidR="00C5404B" w:rsidRPr="00CC7AE5" w:rsidDel="003B7011" w:rsidRDefault="00C5404B">
      <w:pPr>
        <w:rPr>
          <w:del w:id="659" w:author="Riccardo Cattaneo" w:date="2014-01-29T16:32:00Z"/>
          <w:rFonts w:ascii="Andale Mono" w:hAnsi="Andale Mono"/>
          <w:lang w:val="it-IT"/>
          <w:rPrChange w:id="660" w:author="Riccardo Cattaneo" w:date="2014-01-31T00:51:00Z">
            <w:rPr>
              <w:del w:id="661" w:author="Riccardo Cattaneo" w:date="2014-01-29T16:32:00Z"/>
              <w:lang w:val="it-IT"/>
            </w:rPr>
          </w:rPrChange>
        </w:rPr>
      </w:pPr>
      <w:del w:id="662" w:author="Riccardo Cattaneo" w:date="2014-01-29T16:32:00Z">
        <w:r w:rsidRPr="00CC7AE5" w:rsidDel="003B7011">
          <w:rPr>
            <w:rFonts w:ascii="Andale Mono" w:hAnsi="Andale Mono"/>
            <w:lang w:val="it-IT"/>
            <w:rPrChange w:id="663" w:author="Riccardo Cattaneo" w:date="2014-01-31T00:51:00Z">
              <w:rPr>
                <w:lang w:val="it-IT"/>
              </w:rPr>
            </w:rPrChange>
          </w:rPr>
          <w:delText xml:space="preserve">   k = 0;</w:delText>
        </w:r>
      </w:del>
    </w:p>
    <w:p w14:paraId="31E4D403" w14:textId="77777777" w:rsidR="00C5404B" w:rsidRPr="00CC7AE5" w:rsidDel="003B7011" w:rsidRDefault="00C5404B">
      <w:pPr>
        <w:rPr>
          <w:del w:id="664" w:author="Riccardo Cattaneo" w:date="2014-01-29T16:32:00Z"/>
          <w:rFonts w:ascii="Andale Mono" w:hAnsi="Andale Mono"/>
          <w:lang w:val="it-IT"/>
          <w:rPrChange w:id="665" w:author="Riccardo Cattaneo" w:date="2014-01-31T00:51:00Z">
            <w:rPr>
              <w:del w:id="666" w:author="Riccardo Cattaneo" w:date="2014-01-29T16:32:00Z"/>
              <w:lang w:val="it-IT"/>
            </w:rPr>
          </w:rPrChange>
        </w:rPr>
      </w:pPr>
      <w:del w:id="667" w:author="Riccardo Cattaneo" w:date="2014-01-29T16:32:00Z">
        <w:r w:rsidRPr="00CC7AE5" w:rsidDel="003B7011">
          <w:rPr>
            <w:rFonts w:ascii="Andale Mono" w:hAnsi="Andale Mono"/>
            <w:lang w:val="it-IT"/>
            <w:rPrChange w:id="668" w:author="Riccardo Cattaneo" w:date="2014-01-31T00:51:00Z">
              <w:rPr>
                <w:lang w:val="it-IT"/>
              </w:rPr>
            </w:rPrChange>
          </w:rPr>
          <w:delText xml:space="preserve">   etaMedia = 0;</w:delText>
        </w:r>
      </w:del>
    </w:p>
    <w:p w14:paraId="32A647DD" w14:textId="77777777" w:rsidR="00C5404B" w:rsidRPr="00CC7AE5" w:rsidDel="003B7011" w:rsidRDefault="00C5404B">
      <w:pPr>
        <w:rPr>
          <w:del w:id="669" w:author="Riccardo Cattaneo" w:date="2014-01-29T16:32:00Z"/>
          <w:rFonts w:ascii="Andale Mono" w:hAnsi="Andale Mono"/>
          <w:lang w:val="it-IT"/>
          <w:rPrChange w:id="670" w:author="Riccardo Cattaneo" w:date="2014-01-31T00:51:00Z">
            <w:rPr>
              <w:del w:id="671" w:author="Riccardo Cattaneo" w:date="2014-01-29T16:32:00Z"/>
              <w:lang w:val="it-IT"/>
            </w:rPr>
          </w:rPrChange>
        </w:rPr>
      </w:pPr>
    </w:p>
    <w:p w14:paraId="301FBBC8" w14:textId="77777777" w:rsidR="00C5404B" w:rsidRPr="00CC7AE5" w:rsidDel="003B7011" w:rsidRDefault="00C5404B">
      <w:pPr>
        <w:rPr>
          <w:del w:id="672" w:author="Riccardo Cattaneo" w:date="2014-01-29T16:32:00Z"/>
          <w:rFonts w:ascii="Andale Mono" w:hAnsi="Andale Mono"/>
          <w:lang w:val="it-IT"/>
          <w:rPrChange w:id="673" w:author="Riccardo Cattaneo" w:date="2014-01-31T00:51:00Z">
            <w:rPr>
              <w:del w:id="674" w:author="Riccardo Cattaneo" w:date="2014-01-29T16:32:00Z"/>
              <w:lang w:val="it-IT"/>
            </w:rPr>
          </w:rPrChange>
        </w:rPr>
      </w:pPr>
      <w:del w:id="675" w:author="Riccardo Cattaneo" w:date="2014-01-29T16:32:00Z">
        <w:r w:rsidRPr="00CC7AE5" w:rsidDel="003B7011">
          <w:rPr>
            <w:rFonts w:ascii="Andale Mono" w:hAnsi="Andale Mono"/>
            <w:lang w:val="it-IT"/>
            <w:rPrChange w:id="676" w:author="Riccardo Cattaneo" w:date="2014-01-31T00:51:00Z">
              <w:rPr>
                <w:lang w:val="it-IT"/>
              </w:rPr>
            </w:rPrChange>
          </w:rPr>
          <w:delText xml:space="preserve">   /* ricerca in rubrica, riempimento di selezione e calcolo dell’eta` media */</w:delText>
        </w:r>
      </w:del>
    </w:p>
    <w:p w14:paraId="4C73C0F8" w14:textId="77777777" w:rsidR="00C5404B" w:rsidRPr="00CC7AE5" w:rsidDel="003B7011" w:rsidRDefault="00C5404B">
      <w:pPr>
        <w:rPr>
          <w:del w:id="677" w:author="Riccardo Cattaneo" w:date="2014-01-29T16:32:00Z"/>
          <w:rFonts w:ascii="Andale Mono" w:hAnsi="Andale Mono"/>
          <w:lang w:val="it-IT"/>
          <w:rPrChange w:id="678" w:author="Riccardo Cattaneo" w:date="2014-01-31T00:51:00Z">
            <w:rPr>
              <w:del w:id="679" w:author="Riccardo Cattaneo" w:date="2014-01-29T16:32:00Z"/>
              <w:lang w:val="it-IT"/>
            </w:rPr>
          </w:rPrChange>
        </w:rPr>
      </w:pPr>
      <w:del w:id="680" w:author="Riccardo Cattaneo" w:date="2014-01-29T16:32:00Z">
        <w:r w:rsidRPr="00CC7AE5" w:rsidDel="003B7011">
          <w:rPr>
            <w:rFonts w:ascii="Andale Mono" w:hAnsi="Andale Mono"/>
            <w:lang w:val="it-IT"/>
            <w:rPrChange w:id="681" w:author="Riccardo Cattaneo" w:date="2014-01-31T00:51:00Z">
              <w:rPr>
                <w:lang w:val="it-IT"/>
              </w:rPr>
            </w:rPrChange>
          </w:rPr>
          <w:delText xml:space="preserve">   for(i=0; i&lt;MAX; i++)</w:delText>
        </w:r>
      </w:del>
    </w:p>
    <w:p w14:paraId="0FBED7B8" w14:textId="77777777" w:rsidR="00C5404B" w:rsidRPr="00CC7AE5" w:rsidDel="003B7011" w:rsidRDefault="00C5404B">
      <w:pPr>
        <w:rPr>
          <w:del w:id="682" w:author="Riccardo Cattaneo" w:date="2014-01-29T16:32:00Z"/>
          <w:rFonts w:ascii="Andale Mono" w:hAnsi="Andale Mono"/>
          <w:lang w:val="it-IT"/>
          <w:rPrChange w:id="683" w:author="Riccardo Cattaneo" w:date="2014-01-31T00:51:00Z">
            <w:rPr>
              <w:del w:id="684" w:author="Riccardo Cattaneo" w:date="2014-01-29T16:32:00Z"/>
              <w:lang w:val="it-IT"/>
            </w:rPr>
          </w:rPrChange>
        </w:rPr>
      </w:pPr>
      <w:del w:id="685" w:author="Riccardo Cattaneo" w:date="2014-01-29T16:32:00Z">
        <w:r w:rsidRPr="00CC7AE5" w:rsidDel="003B7011">
          <w:rPr>
            <w:rFonts w:ascii="Andale Mono" w:hAnsi="Andale Mono"/>
            <w:lang w:val="it-IT"/>
            <w:rPrChange w:id="686" w:author="Riccardo Cattaneo" w:date="2014-01-31T00:51:00Z">
              <w:rPr>
                <w:lang w:val="it-IT"/>
              </w:rPr>
            </w:rPrChange>
          </w:rPr>
          <w:delText xml:space="preserve">      if(strcmp(c, rubrica[i].cognome) == 0)</w:delText>
        </w:r>
      </w:del>
    </w:p>
    <w:p w14:paraId="2766575B" w14:textId="77777777" w:rsidR="00C5404B" w:rsidRPr="00CC7AE5" w:rsidDel="003B7011" w:rsidRDefault="00C5404B">
      <w:pPr>
        <w:rPr>
          <w:del w:id="687" w:author="Riccardo Cattaneo" w:date="2014-01-29T16:32:00Z"/>
          <w:rFonts w:ascii="Andale Mono" w:hAnsi="Andale Mono"/>
          <w:lang w:val="it-IT"/>
          <w:rPrChange w:id="688" w:author="Riccardo Cattaneo" w:date="2014-01-31T00:51:00Z">
            <w:rPr>
              <w:del w:id="689" w:author="Riccardo Cattaneo" w:date="2014-01-29T16:32:00Z"/>
              <w:lang w:val="it-IT"/>
            </w:rPr>
          </w:rPrChange>
        </w:rPr>
      </w:pPr>
      <w:del w:id="690" w:author="Riccardo Cattaneo" w:date="2014-01-29T16:32:00Z">
        <w:r w:rsidRPr="00CC7AE5" w:rsidDel="003B7011">
          <w:rPr>
            <w:rFonts w:ascii="Andale Mono" w:hAnsi="Andale Mono"/>
            <w:lang w:val="it-IT"/>
            <w:rPrChange w:id="691" w:author="Riccardo Cattaneo" w:date="2014-01-31T00:51:00Z">
              <w:rPr>
                <w:lang w:val="it-IT"/>
              </w:rPr>
            </w:rPrChange>
          </w:rPr>
          <w:delText xml:space="preserve">      {</w:delText>
        </w:r>
      </w:del>
    </w:p>
    <w:p w14:paraId="1C3209AA" w14:textId="77777777" w:rsidR="00C5404B" w:rsidRPr="00CC7AE5" w:rsidDel="003B7011" w:rsidRDefault="00C5404B">
      <w:pPr>
        <w:rPr>
          <w:del w:id="692" w:author="Riccardo Cattaneo" w:date="2014-01-29T16:32:00Z"/>
          <w:rFonts w:ascii="Andale Mono" w:hAnsi="Andale Mono"/>
          <w:lang w:val="it-IT"/>
          <w:rPrChange w:id="693" w:author="Riccardo Cattaneo" w:date="2014-01-31T00:51:00Z">
            <w:rPr>
              <w:del w:id="694" w:author="Riccardo Cattaneo" w:date="2014-01-29T16:32:00Z"/>
              <w:lang w:val="it-IT"/>
            </w:rPr>
          </w:rPrChange>
        </w:rPr>
      </w:pPr>
      <w:del w:id="695" w:author="Riccardo Cattaneo" w:date="2014-01-29T16:32:00Z">
        <w:r w:rsidRPr="00CC7AE5" w:rsidDel="003B7011">
          <w:rPr>
            <w:rFonts w:ascii="Andale Mono" w:hAnsi="Andale Mono"/>
            <w:lang w:val="it-IT"/>
            <w:rPrChange w:id="696" w:author="Riccardo Cattaneo" w:date="2014-01-31T00:51:00Z">
              <w:rPr>
                <w:lang w:val="it-IT"/>
              </w:rPr>
            </w:rPrChange>
          </w:rPr>
          <w:delText xml:space="preserve">           selezione[k] = rubrica[i];</w:delText>
        </w:r>
      </w:del>
    </w:p>
    <w:p w14:paraId="46A97CCC" w14:textId="77777777" w:rsidR="00C5404B" w:rsidRPr="00CC7AE5" w:rsidDel="003B7011" w:rsidRDefault="00C5404B">
      <w:pPr>
        <w:rPr>
          <w:del w:id="697" w:author="Riccardo Cattaneo" w:date="2014-01-29T16:32:00Z"/>
          <w:rFonts w:ascii="Andale Mono" w:hAnsi="Andale Mono"/>
          <w:lang w:val="it-IT"/>
          <w:rPrChange w:id="698" w:author="Riccardo Cattaneo" w:date="2014-01-31T00:51:00Z">
            <w:rPr>
              <w:del w:id="699" w:author="Riccardo Cattaneo" w:date="2014-01-29T16:32:00Z"/>
              <w:lang w:val="it-IT"/>
            </w:rPr>
          </w:rPrChange>
        </w:rPr>
      </w:pPr>
      <w:del w:id="700" w:author="Riccardo Cattaneo" w:date="2014-01-29T16:32:00Z">
        <w:r w:rsidRPr="00CC7AE5" w:rsidDel="003B7011">
          <w:rPr>
            <w:rFonts w:ascii="Andale Mono" w:hAnsi="Andale Mono"/>
            <w:lang w:val="it-IT"/>
            <w:rPrChange w:id="701" w:author="Riccardo Cattaneo" w:date="2014-01-31T00:51:00Z">
              <w:rPr>
                <w:lang w:val="it-IT"/>
              </w:rPr>
            </w:rPrChange>
          </w:rPr>
          <w:delText xml:space="preserve">           etaMedia = etaMedia+selezione[k].eta;</w:delText>
        </w:r>
      </w:del>
    </w:p>
    <w:p w14:paraId="6F25873B" w14:textId="77777777" w:rsidR="00C5404B" w:rsidRPr="00CC7AE5" w:rsidDel="003B7011" w:rsidRDefault="00C5404B">
      <w:pPr>
        <w:rPr>
          <w:del w:id="702" w:author="Riccardo Cattaneo" w:date="2014-01-29T16:32:00Z"/>
          <w:rFonts w:ascii="Andale Mono" w:hAnsi="Andale Mono"/>
          <w:lang w:val="it-IT"/>
          <w:rPrChange w:id="703" w:author="Riccardo Cattaneo" w:date="2014-01-31T00:51:00Z">
            <w:rPr>
              <w:del w:id="704" w:author="Riccardo Cattaneo" w:date="2014-01-29T16:32:00Z"/>
              <w:lang w:val="it-IT"/>
            </w:rPr>
          </w:rPrChange>
        </w:rPr>
      </w:pPr>
      <w:del w:id="705" w:author="Riccardo Cattaneo" w:date="2014-01-29T16:32:00Z">
        <w:r w:rsidRPr="00CC7AE5" w:rsidDel="003B7011">
          <w:rPr>
            <w:rFonts w:ascii="Andale Mono" w:hAnsi="Andale Mono"/>
            <w:lang w:val="it-IT"/>
            <w:rPrChange w:id="706" w:author="Riccardo Cattaneo" w:date="2014-01-31T00:51:00Z">
              <w:rPr>
                <w:lang w:val="it-IT"/>
              </w:rPr>
            </w:rPrChange>
          </w:rPr>
          <w:delText xml:space="preserve">           k++;</w:delText>
        </w:r>
      </w:del>
    </w:p>
    <w:p w14:paraId="0DC1DC92" w14:textId="77777777" w:rsidR="00C5404B" w:rsidRPr="00CC7AE5" w:rsidDel="003B7011" w:rsidRDefault="00C5404B">
      <w:pPr>
        <w:rPr>
          <w:del w:id="707" w:author="Riccardo Cattaneo" w:date="2014-01-29T16:32:00Z"/>
          <w:rFonts w:ascii="Andale Mono" w:hAnsi="Andale Mono"/>
          <w:lang w:val="it-IT"/>
          <w:rPrChange w:id="708" w:author="Riccardo Cattaneo" w:date="2014-01-31T00:51:00Z">
            <w:rPr>
              <w:del w:id="709" w:author="Riccardo Cattaneo" w:date="2014-01-29T16:32:00Z"/>
              <w:lang w:val="it-IT"/>
            </w:rPr>
          </w:rPrChange>
        </w:rPr>
      </w:pPr>
      <w:del w:id="710" w:author="Riccardo Cattaneo" w:date="2014-01-29T16:32:00Z">
        <w:r w:rsidRPr="00CC7AE5" w:rsidDel="003B7011">
          <w:rPr>
            <w:rFonts w:ascii="Andale Mono" w:hAnsi="Andale Mono"/>
            <w:lang w:val="it-IT"/>
            <w:rPrChange w:id="711" w:author="Riccardo Cattaneo" w:date="2014-01-31T00:51:00Z">
              <w:rPr>
                <w:lang w:val="it-IT"/>
              </w:rPr>
            </w:rPrChange>
          </w:rPr>
          <w:delText xml:space="preserve">      }</w:delText>
        </w:r>
      </w:del>
    </w:p>
    <w:p w14:paraId="61378383" w14:textId="77777777" w:rsidR="00C5404B" w:rsidRPr="00CC7AE5" w:rsidDel="003B7011" w:rsidRDefault="00C5404B">
      <w:pPr>
        <w:rPr>
          <w:ins w:id="712" w:author="Elisabetta Di Nitto" w:date="2013-11-15T12:36:00Z"/>
          <w:del w:id="713" w:author="Riccardo Cattaneo" w:date="2014-01-29T16:32:00Z"/>
          <w:rFonts w:ascii="Andale Mono" w:hAnsi="Andale Mono"/>
          <w:lang w:val="it-IT"/>
          <w:rPrChange w:id="714" w:author="Riccardo Cattaneo" w:date="2014-01-31T00:51:00Z">
            <w:rPr>
              <w:ins w:id="715" w:author="Elisabetta Di Nitto" w:date="2013-11-15T12:36:00Z"/>
              <w:del w:id="716" w:author="Riccardo Cattaneo" w:date="2014-01-29T16:32:00Z"/>
              <w:lang w:val="it-IT"/>
            </w:rPr>
          </w:rPrChange>
        </w:rPr>
      </w:pPr>
      <w:del w:id="717" w:author="Riccardo Cattaneo" w:date="2014-01-29T16:32:00Z">
        <w:r w:rsidRPr="00CC7AE5" w:rsidDel="003B7011">
          <w:rPr>
            <w:rFonts w:ascii="Andale Mono" w:hAnsi="Andale Mono"/>
            <w:lang w:val="it-IT"/>
            <w:rPrChange w:id="718" w:author="Riccardo Cattaneo" w:date="2014-01-31T00:51:00Z">
              <w:rPr>
                <w:lang w:val="it-IT"/>
              </w:rPr>
            </w:rPrChange>
          </w:rPr>
          <w:delText xml:space="preserve">   etaMedia = etaMedia/k;</w:delText>
        </w:r>
      </w:del>
    </w:p>
    <w:p w14:paraId="29BD1474" w14:textId="77777777" w:rsidR="007F757A" w:rsidRPr="00CC7AE5" w:rsidDel="003B7011" w:rsidRDefault="007F757A">
      <w:pPr>
        <w:rPr>
          <w:del w:id="719" w:author="Riccardo Cattaneo" w:date="2014-01-29T16:32:00Z"/>
          <w:rFonts w:ascii="Andale Mono" w:hAnsi="Andale Mono"/>
          <w:lang w:val="it-IT"/>
          <w:rPrChange w:id="720" w:author="Riccardo Cattaneo" w:date="2014-01-31T00:51:00Z">
            <w:rPr>
              <w:del w:id="721" w:author="Riccardo Cattaneo" w:date="2014-01-29T16:32:00Z"/>
              <w:lang w:val="it-IT"/>
            </w:rPr>
          </w:rPrChange>
        </w:rPr>
      </w:pPr>
      <w:ins w:id="722" w:author="Elisabetta Di Nitto" w:date="2013-11-15T12:36:00Z">
        <w:del w:id="723" w:author="Riccardo Cattaneo" w:date="2014-01-29T16:32:00Z">
          <w:r w:rsidRPr="00CC7AE5" w:rsidDel="003B7011">
            <w:rPr>
              <w:rFonts w:ascii="Andale Mono" w:hAnsi="Andale Mono"/>
              <w:lang w:val="it-IT"/>
              <w:rPrChange w:id="724" w:author="Riccardo Cattaneo" w:date="2014-01-31T00:51:00Z">
                <w:rPr>
                  <w:lang w:val="it-IT"/>
                </w:rPr>
              </w:rPrChange>
            </w:rPr>
            <w:delText xml:space="preserve">   printf(“eta` media delle persone con cognome %s: %d\n”,</w:delText>
          </w:r>
        </w:del>
      </w:ins>
      <w:ins w:id="725" w:author="Elisabetta Di Nitto" w:date="2013-11-15T12:37:00Z">
        <w:del w:id="726" w:author="Riccardo Cattaneo" w:date="2014-01-29T16:32:00Z">
          <w:r w:rsidRPr="00CC7AE5" w:rsidDel="003B7011">
            <w:rPr>
              <w:rFonts w:ascii="Andale Mono" w:hAnsi="Andale Mono"/>
              <w:lang w:val="it-IT"/>
              <w:rPrChange w:id="727" w:author="Riccardo Cattaneo" w:date="2014-01-31T00:51:00Z">
                <w:rPr>
                  <w:lang w:val="it-IT"/>
                </w:rPr>
              </w:rPrChange>
            </w:rPr>
            <w:delText xml:space="preserve"> </w:delText>
          </w:r>
        </w:del>
      </w:ins>
      <w:ins w:id="728" w:author="Elisabetta Di Nitto" w:date="2013-11-15T12:36:00Z">
        <w:del w:id="729" w:author="Riccardo Cattaneo" w:date="2014-01-29T16:32:00Z">
          <w:r w:rsidRPr="00CC7AE5" w:rsidDel="003B7011">
            <w:rPr>
              <w:rFonts w:ascii="Andale Mono" w:hAnsi="Andale Mono"/>
              <w:lang w:val="it-IT"/>
              <w:rPrChange w:id="730" w:author="Riccardo Cattaneo" w:date="2014-01-31T00:51:00Z">
                <w:rPr>
                  <w:lang w:val="it-IT"/>
                </w:rPr>
              </w:rPrChange>
            </w:rPr>
            <w:delText xml:space="preserve">c, etaMedia); </w:delText>
          </w:r>
        </w:del>
      </w:ins>
    </w:p>
    <w:p w14:paraId="448E6B9A" w14:textId="77777777" w:rsidR="00863BE3" w:rsidRDefault="00C5404B" w:rsidP="00CC7AE5">
      <w:pPr>
        <w:rPr>
          <w:ins w:id="731" w:author="Riccardo Cattaneo" w:date="2014-01-31T11:15:00Z"/>
          <w:lang w:val="it-IT"/>
        </w:rPr>
      </w:pPr>
      <w:del w:id="732" w:author="Riccardo Cattaneo" w:date="2014-01-29T16:32:00Z">
        <w:r w:rsidRPr="00CC7AE5" w:rsidDel="003B7011">
          <w:rPr>
            <w:rFonts w:ascii="Andale Mono" w:hAnsi="Andale Mono"/>
            <w:lang w:val="it-IT"/>
            <w:rPrChange w:id="733" w:author="Riccardo Cattaneo" w:date="2014-01-31T00:51:00Z">
              <w:rPr>
                <w:lang w:val="it-IT"/>
              </w:rPr>
            </w:rPrChange>
          </w:rPr>
          <w:delText>}</w:delText>
        </w:r>
      </w:del>
    </w:p>
    <w:p w14:paraId="1B78FE36" w14:textId="77777777" w:rsidR="00863BE3" w:rsidRDefault="00863BE3" w:rsidP="00CC7AE5">
      <w:pPr>
        <w:rPr>
          <w:ins w:id="734" w:author="Riccardo Cattaneo" w:date="2014-01-31T11:15:00Z"/>
          <w:lang w:val="it-IT"/>
        </w:rPr>
      </w:pPr>
    </w:p>
    <w:p w14:paraId="35CA3539" w14:textId="219EB3CC" w:rsidR="00487A85" w:rsidRDefault="00611C5E" w:rsidP="00CC7AE5">
      <w:pPr>
        <w:rPr>
          <w:lang w:val="it-IT"/>
        </w:rPr>
      </w:pPr>
      <w:proofErr w:type="gramStart"/>
      <w:ins w:id="735" w:author="Riccardo Cattaneo" w:date="2014-01-31T11:15:00Z">
        <w:r>
          <w:rPr>
            <w:lang w:val="it-IT"/>
          </w:rPr>
          <w:t>a</w:t>
        </w:r>
        <w:proofErr w:type="gramEnd"/>
        <w:r>
          <w:rPr>
            <w:lang w:val="it-IT"/>
          </w:rPr>
          <w:t xml:space="preserve"> = </w:t>
        </w:r>
        <w:proofErr w:type="spellStart"/>
        <w:r>
          <w:rPr>
            <w:lang w:val="it-IT"/>
          </w:rPr>
          <w:t>mag</w:t>
        </w:r>
        <w:proofErr w:type="spellEnd"/>
        <w:r>
          <w:rPr>
            <w:lang w:val="it-IT"/>
          </w:rPr>
          <w:t>(@(x)ln(x),[2:100])</w:t>
        </w:r>
      </w:ins>
      <w:r w:rsidR="00BD39F2" w:rsidRPr="006A62DF">
        <w:rPr>
          <w:rFonts w:ascii="Andale Mono" w:hAnsi="Andale Mono"/>
          <w:lang w:val="it-IT"/>
          <w:rPrChange w:id="736" w:author="Riccardo Cattaneo" w:date="2014-01-29T16:37:00Z">
            <w:rPr>
              <w:lang w:val="it-IT"/>
            </w:rPr>
          </w:rPrChange>
        </w:rPr>
        <w:br w:type="page"/>
      </w:r>
      <w:r w:rsidR="00487A85">
        <w:rPr>
          <w:b/>
          <w:lang w:val="it-IT"/>
        </w:rPr>
        <w:t>Esercizio 3</w:t>
      </w:r>
      <w:r w:rsidR="00CB54B1">
        <w:rPr>
          <w:b/>
          <w:lang w:val="it-IT"/>
        </w:rPr>
        <w:t xml:space="preserve"> </w:t>
      </w:r>
      <w:r w:rsidR="00CB54B1">
        <w:rPr>
          <w:lang w:val="it-IT"/>
        </w:rPr>
        <w:t>(</w:t>
      </w:r>
      <w:r w:rsidR="005A2B69">
        <w:rPr>
          <w:lang w:val="it-IT"/>
        </w:rPr>
        <w:t>4</w:t>
      </w:r>
      <w:r w:rsidR="00CB54B1">
        <w:rPr>
          <w:lang w:val="it-IT"/>
        </w:rPr>
        <w:t xml:space="preserve"> punti)</w:t>
      </w:r>
    </w:p>
    <w:p w14:paraId="2968A71F" w14:textId="77777777" w:rsidR="00D90909" w:rsidRPr="00A22A81" w:rsidRDefault="00D90909" w:rsidP="00487A85">
      <w:pPr>
        <w:rPr>
          <w:b/>
          <w:lang w:val="it-IT"/>
        </w:rPr>
      </w:pPr>
    </w:p>
    <w:p w14:paraId="2EE02648" w14:textId="77777777" w:rsidR="0077234E" w:rsidRDefault="0077234E" w:rsidP="000A294C">
      <w:pPr>
        <w:rPr>
          <w:ins w:id="737" w:author="Riccardo Cattaneo" w:date="2014-01-29T16:56:00Z"/>
          <w:lang w:val="it-IT"/>
        </w:rPr>
      </w:pPr>
      <w:ins w:id="738" w:author="Riccardo Cattaneo" w:date="2014-01-29T16:51:00Z">
        <w:r>
          <w:rPr>
            <w:lang w:val="it-IT"/>
          </w:rPr>
          <w:t>Si realizzi una funzione che computa la seguente operazione</w:t>
        </w:r>
      </w:ins>
      <w:ins w:id="739" w:author="Riccardo Cattaneo" w:date="2014-01-29T16:53:00Z">
        <w:r>
          <w:rPr>
            <w:lang w:val="it-IT"/>
          </w:rPr>
          <w:t xml:space="preserve"> complessa:</w:t>
        </w:r>
      </w:ins>
    </w:p>
    <w:p w14:paraId="68295FB6" w14:textId="77777777" w:rsidR="0077234E" w:rsidRDefault="0077234E" w:rsidP="000A294C">
      <w:pPr>
        <w:rPr>
          <w:ins w:id="740" w:author="Riccardo Cattaneo" w:date="2014-01-29T16:53:00Z"/>
          <w:lang w:val="it-IT"/>
        </w:rPr>
      </w:pPr>
    </w:p>
    <w:p w14:paraId="1649B4DE" w14:textId="77777777" w:rsidR="0077234E" w:rsidRPr="00AD3411" w:rsidRDefault="006145FD">
      <w:pPr>
        <w:jc w:val="center"/>
        <w:rPr>
          <w:ins w:id="741" w:author="Riccardo Cattaneo" w:date="2014-01-31T00:59:00Z"/>
        </w:rPr>
        <w:pPrChange w:id="742" w:author="Riccardo Cattaneo" w:date="2014-01-31T00:59:00Z">
          <w:pPr/>
        </w:pPrChange>
      </w:pPr>
      <m:oMathPara>
        <m:oMath>
          <m:f>
            <m:fPr>
              <m:ctrlPr>
                <w:ins w:id="743" w:author="Riccardo Cattaneo" w:date="2014-01-31T01:00:00Z">
                  <w:rPr>
                    <w:rFonts w:ascii="Cambria Math" w:hAnsi="Cambria Math"/>
                    <w:i/>
                    <w:sz w:val="44"/>
                    <w:szCs w:val="44"/>
                    <w:lang w:val="it-IT"/>
                  </w:rPr>
                </w:ins>
              </m:ctrlPr>
            </m:fPr>
            <m:num>
              <w:ins w:id="744" w:author="Riccardo Cattaneo" w:date="2014-01-31T01:00:00Z">
                <m:r>
                  <w:rPr>
                    <w:rFonts w:ascii="Cambria Math" w:hAnsi="Cambria Math"/>
                    <w:sz w:val="44"/>
                    <w:szCs w:val="44"/>
                    <w:lang w:val="it-IT"/>
                  </w:rPr>
                  <m:t>1</m:t>
                </m:r>
              </w:ins>
            </m:num>
            <m:den>
              <m:nary>
                <m:naryPr>
                  <m:chr m:val="∏"/>
                  <m:limLoc m:val="undOvr"/>
                  <m:ctrlPr>
                    <w:ins w:id="745" w:author="Riccardo Cattaneo" w:date="2014-01-31T01:00:00Z">
                      <w:rPr>
                        <w:rFonts w:ascii="Cambria Math" w:hAnsi="Cambria Math"/>
                        <w:i/>
                        <w:sz w:val="44"/>
                        <w:szCs w:val="44"/>
                        <w:lang w:val="it-IT"/>
                      </w:rPr>
                    </w:ins>
                  </m:ctrlPr>
                </m:naryPr>
                <m:sub>
                  <w:ins w:id="746" w:author="Riccardo Cattaneo" w:date="2014-01-31T01:00:00Z">
                    <m:r>
                      <w:rPr>
                        <w:rFonts w:ascii="Cambria Math" w:hAnsi="Cambria Math"/>
                        <w:sz w:val="44"/>
                        <w:szCs w:val="44"/>
                        <w:lang w:val="it-IT"/>
                      </w:rPr>
                      <m:t>c=1</m:t>
                    </m:r>
                  </w:ins>
                </m:sub>
                <m:sup>
                  <w:ins w:id="747" w:author="Riccardo Cattaneo" w:date="2014-01-31T01:00:00Z">
                    <m:r>
                      <w:rPr>
                        <w:rFonts w:ascii="Cambria Math" w:hAnsi="Cambria Math"/>
                        <w:sz w:val="44"/>
                        <w:szCs w:val="44"/>
                        <w:lang w:val="it-IT"/>
                      </w:rPr>
                      <m:t>C</m:t>
                    </m:r>
                  </w:ins>
                </m:sup>
                <m:e>
                  <w:ins w:id="748" w:author="Riccardo Cattaneo" w:date="2014-01-31T01:00:00Z">
                    <m:r>
                      <w:rPr>
                        <w:rFonts w:ascii="Cambria Math" w:hAnsi="Cambria Math"/>
                        <w:sz w:val="44"/>
                        <w:szCs w:val="44"/>
                        <w:lang w:val="it-IT"/>
                      </w:rPr>
                      <m:t>c</m:t>
                    </m:r>
                  </w:ins>
                </m:e>
              </m:nary>
            </m:den>
          </m:f>
          <w:ins w:id="749" w:author="Riccardo Cattaneo" w:date="2014-01-29T17:17:00Z">
            <m:r>
              <w:rPr>
                <w:rFonts w:ascii="Cambria Math" w:hAnsi="Cambria Math"/>
                <w:sz w:val="44"/>
                <w:szCs w:val="44"/>
                <w:lang w:val="it-IT"/>
              </w:rPr>
              <m:t>∙</m:t>
            </m:r>
          </w:ins>
          <m:nary>
            <m:naryPr>
              <m:chr m:val="∏"/>
              <m:limLoc m:val="undOvr"/>
              <m:ctrlPr>
                <w:ins w:id="750" w:author="Riccardo Cattaneo" w:date="2014-01-29T17:15:00Z">
                  <w:rPr>
                    <w:rFonts w:ascii="Cambria Math" w:hAnsi="Cambria Math"/>
                    <w:i/>
                    <w:sz w:val="44"/>
                    <w:szCs w:val="44"/>
                    <w:lang w:val="it-IT"/>
                  </w:rPr>
                </w:ins>
              </m:ctrlPr>
            </m:naryPr>
            <m:sub>
              <w:ins w:id="751" w:author="Riccardo Cattaneo" w:date="2014-01-29T17:18:00Z">
                <m:r>
                  <w:rPr>
                    <w:rFonts w:ascii="Cambria Math" w:hAnsi="Cambria Math"/>
                    <w:sz w:val="44"/>
                    <w:szCs w:val="44"/>
                    <w:lang w:val="it-IT"/>
                  </w:rPr>
                  <m:t>m</m:t>
                </m:r>
              </w:ins>
              <w:ins w:id="752" w:author="Riccardo Cattaneo" w:date="2014-01-29T17:15:00Z">
                <m:r>
                  <w:rPr>
                    <w:rFonts w:ascii="Cambria Math" w:hAnsi="Cambria Math"/>
                    <w:sz w:val="44"/>
                    <w:szCs w:val="44"/>
                    <w:lang w:val="it-IT"/>
                  </w:rPr>
                  <m:t>=2</m:t>
                </m:r>
              </w:ins>
            </m:sub>
            <m:sup>
              <w:ins w:id="753" w:author="Riccardo Cattaneo" w:date="2014-01-29T17:32:00Z">
                <m:r>
                  <w:rPr>
                    <w:rFonts w:ascii="Cambria Math" w:hAnsi="Cambria Math"/>
                    <w:sz w:val="44"/>
                    <w:szCs w:val="44"/>
                    <w:lang w:val="it-IT"/>
                  </w:rPr>
                  <m:t>M</m:t>
                </m:r>
              </w:ins>
            </m:sup>
            <m:e>
              <w:ins w:id="754" w:author="Riccardo Cattaneo" w:date="2014-01-29T17:19:00Z">
                <m:r>
                  <w:rPr>
                    <w:rFonts w:ascii="Cambria Math" w:hAnsi="Cambria Math"/>
                    <w:sz w:val="44"/>
                    <w:szCs w:val="44"/>
                    <w:lang w:val="it-IT"/>
                  </w:rPr>
                  <m:t>m</m:t>
                </m:r>
              </w:ins>
            </m:e>
          </m:nary>
          <w:ins w:id="755" w:author="Riccardo Cattaneo" w:date="2014-01-29T17:17:00Z">
            <m:r>
              <w:rPr>
                <w:rFonts w:ascii="Cambria Math" w:hAnsi="Cambria Math"/>
                <w:sz w:val="44"/>
                <w:szCs w:val="44"/>
                <w:lang w:val="it-IT"/>
              </w:rPr>
              <m:t>∙</m:t>
            </m:r>
          </w:ins>
          <m:nary>
            <m:naryPr>
              <m:chr m:val="∑"/>
              <m:limLoc m:val="undOvr"/>
              <m:ctrlPr>
                <w:ins w:id="756" w:author="Riccardo Cattaneo" w:date="2014-01-29T16:54:00Z">
                  <w:rPr>
                    <w:rFonts w:ascii="Cambria Math" w:hAnsi="Cambria Math"/>
                    <w:i/>
                    <w:sz w:val="44"/>
                    <w:szCs w:val="44"/>
                    <w:lang w:val="it-IT"/>
                  </w:rPr>
                </w:ins>
              </m:ctrlPr>
            </m:naryPr>
            <m:sub>
              <w:ins w:id="757" w:author="Riccardo Cattaneo" w:date="2014-01-29T17:19:00Z">
                <m:r>
                  <w:rPr>
                    <w:rFonts w:ascii="Cambria Math" w:hAnsi="Cambria Math"/>
                    <w:sz w:val="44"/>
                    <w:szCs w:val="44"/>
                    <w:lang w:val="it-IT"/>
                    <w:rPrChange w:id="758" w:author="Riccardo Cattaneo" w:date="2014-01-29T17:19:00Z">
                      <w:rPr>
                        <w:rFonts w:ascii="Cambria Math" w:hAnsi="Cambria Math"/>
                        <w:sz w:val="52"/>
                        <w:lang w:val="it-IT"/>
                      </w:rPr>
                    </w:rPrChange>
                  </w:rPr>
                  <m:t>r</m:t>
                </m:r>
              </w:ins>
              <w:ins w:id="759" w:author="Riccardo Cattaneo" w:date="2014-01-29T16:54:00Z">
                <m:r>
                  <w:rPr>
                    <w:rFonts w:ascii="Cambria Math" w:hAnsi="Cambria Math"/>
                    <w:sz w:val="44"/>
                    <w:szCs w:val="44"/>
                    <w:lang w:val="it-IT"/>
                    <w:rPrChange w:id="760" w:author="Riccardo Cattaneo" w:date="2014-01-29T17:19:00Z">
                      <w:rPr>
                        <w:rFonts w:ascii="Cambria Math" w:hAnsi="Cambria Math"/>
                        <w:lang w:val="it-IT"/>
                      </w:rPr>
                    </w:rPrChange>
                  </w:rPr>
                  <m:t>=1</m:t>
                </m:r>
              </w:ins>
            </m:sub>
            <m:sup>
              <w:ins w:id="761" w:author="Riccardo Cattaneo" w:date="2014-01-29T17:32:00Z">
                <m:r>
                  <w:rPr>
                    <w:rFonts w:ascii="Cambria Math" w:hAnsi="Cambria Math"/>
                    <w:sz w:val="44"/>
                    <w:szCs w:val="44"/>
                    <w:lang w:val="it-IT"/>
                  </w:rPr>
                  <m:t>R</m:t>
                </m:r>
              </w:ins>
            </m:sup>
            <m:e>
              <w:ins w:id="762" w:author="Riccardo Cattaneo" w:date="2014-01-29T17:19:00Z">
                <m:r>
                  <w:rPr>
                    <w:rFonts w:ascii="Cambria Math" w:hAnsi="Cambria Math"/>
                    <w:sz w:val="44"/>
                    <w:szCs w:val="44"/>
                    <w:lang w:val="it-IT"/>
                    <w:rPrChange w:id="763" w:author="Riccardo Cattaneo" w:date="2014-01-29T17:19:00Z">
                      <w:rPr>
                        <w:rFonts w:ascii="Cambria Math" w:hAnsi="Cambria Math"/>
                        <w:sz w:val="72"/>
                        <w:lang w:val="it-IT"/>
                      </w:rPr>
                    </w:rPrChange>
                  </w:rPr>
                  <m:t>r</m:t>
                </m:r>
              </w:ins>
            </m:e>
          </m:nary>
        </m:oMath>
      </m:oMathPara>
    </w:p>
    <w:p w14:paraId="24AC63C5" w14:textId="77777777" w:rsidR="00AD3411" w:rsidRPr="00F87AAD" w:rsidRDefault="00AD3411">
      <w:pPr>
        <w:jc w:val="center"/>
        <w:rPr>
          <w:ins w:id="764" w:author="Riccardo Cattaneo" w:date="2014-01-29T16:51:00Z"/>
          <w:sz w:val="44"/>
          <w:szCs w:val="44"/>
          <w:lang w:val="it-IT"/>
          <w:rPrChange w:id="765" w:author="Riccardo Cattaneo" w:date="2014-01-29T17:19:00Z">
            <w:rPr>
              <w:ins w:id="766" w:author="Riccardo Cattaneo" w:date="2014-01-29T16:51:00Z"/>
              <w:lang w:val="it-IT"/>
            </w:rPr>
          </w:rPrChange>
        </w:rPr>
        <w:pPrChange w:id="767" w:author="Riccardo Cattaneo" w:date="2014-01-31T00:59:00Z">
          <w:pPr/>
        </w:pPrChange>
      </w:pPr>
    </w:p>
    <w:p w14:paraId="047C3C1C" w14:textId="77777777" w:rsidR="0077234E" w:rsidRDefault="0077234E" w:rsidP="000A294C">
      <w:pPr>
        <w:rPr>
          <w:ins w:id="768" w:author="Riccardo Cattaneo" w:date="2014-01-29T16:59:00Z"/>
          <w:lang w:val="it-IT"/>
        </w:rPr>
      </w:pPr>
    </w:p>
    <w:p w14:paraId="2D1AB2D9" w14:textId="77777777" w:rsidR="00D90909" w:rsidDel="0077234E" w:rsidRDefault="00F87AAD" w:rsidP="00307809">
      <w:pPr>
        <w:pStyle w:val="ListParagraph"/>
        <w:numPr>
          <w:ilvl w:val="0"/>
          <w:numId w:val="12"/>
        </w:numPr>
        <w:rPr>
          <w:del w:id="769" w:author="Riccardo Cattaneo" w:date="2014-01-29T16:51:00Z"/>
          <w:lang w:val="it-IT"/>
        </w:rPr>
      </w:pPr>
      <w:ins w:id="770" w:author="Riccardo Cattaneo" w:date="2014-01-29T17:20:00Z">
        <w:r>
          <w:rPr>
            <w:lang w:val="it-IT"/>
          </w:rPr>
          <w:t>L</w:t>
        </w:r>
      </w:ins>
      <w:ins w:id="771" w:author="Riccardo Cattaneo" w:date="2014-01-29T16:58:00Z">
        <w:r w:rsidR="0077234E">
          <w:rPr>
            <w:lang w:val="it-IT"/>
          </w:rPr>
          <w:t xml:space="preserve">e </w:t>
        </w:r>
      </w:ins>
      <w:proofErr w:type="spellStart"/>
      <w:ins w:id="772" w:author="Riccardo Cattaneo" w:date="2014-01-29T17:20:00Z">
        <w:r>
          <w:rPr>
            <w:lang w:val="it-IT"/>
          </w:rPr>
          <w:t>produttorie</w:t>
        </w:r>
        <w:proofErr w:type="spellEnd"/>
        <w:r>
          <w:rPr>
            <w:lang w:val="it-IT"/>
          </w:rPr>
          <w:t xml:space="preserve">/sommatorie </w:t>
        </w:r>
      </w:ins>
      <w:ins w:id="773" w:author="Riccardo Cattaneo" w:date="2014-01-29T16:58:00Z">
        <w:r w:rsidR="0077234E">
          <w:rPr>
            <w:lang w:val="it-IT"/>
          </w:rPr>
          <w:t xml:space="preserve">possono essere calcolate con la definizione di un’opportuna funzione </w:t>
        </w:r>
      </w:ins>
      <w:del w:id="774" w:author="Riccardo Cattaneo" w:date="2014-01-29T16:51:00Z">
        <w:r w:rsidR="00D90909" w:rsidRPr="00307809" w:rsidDel="0077234E">
          <w:rPr>
            <w:lang w:val="it-IT"/>
          </w:rPr>
          <w:delText>Si determi</w:delText>
        </w:r>
        <w:r w:rsidR="007723A8" w:rsidDel="0077234E">
          <w:rPr>
            <w:lang w:val="it-IT"/>
          </w:rPr>
          <w:delText>ni la codifica del valore -16.1</w:delText>
        </w:r>
        <w:r w:rsidR="00D90909" w:rsidRPr="00307809" w:rsidDel="0077234E">
          <w:rPr>
            <w:lang w:val="it-IT"/>
          </w:rPr>
          <w:delText>5 secondo lo Standard IEEE 754-1985 a precisione singola, riportando i calcoli effettuati.</w:delText>
        </w:r>
      </w:del>
    </w:p>
    <w:p w14:paraId="744BFCE8" w14:textId="77777777" w:rsidR="00307809" w:rsidDel="0077234E" w:rsidRDefault="007723A8" w:rsidP="00307809">
      <w:pPr>
        <w:pStyle w:val="ListParagraph"/>
        <w:numPr>
          <w:ilvl w:val="0"/>
          <w:numId w:val="12"/>
        </w:numPr>
        <w:rPr>
          <w:del w:id="775" w:author="Riccardo Cattaneo" w:date="2014-01-29T16:51:00Z"/>
          <w:lang w:val="it-IT"/>
        </w:rPr>
      </w:pPr>
      <w:del w:id="776" w:author="Riccardo Cattaneo" w:date="2014-01-29T16:51:00Z">
        <w:r w:rsidDel="0077234E">
          <w:rPr>
            <w:lang w:val="it-IT"/>
          </w:rPr>
          <w:delText>La codifica</w:delText>
        </w:r>
        <w:r w:rsidR="00D23700" w:rsidDel="0077234E">
          <w:rPr>
            <w:lang w:val="it-IT"/>
          </w:rPr>
          <w:delText xml:space="preserve"> di -16.15,</w:delText>
        </w:r>
        <w:r w:rsidDel="0077234E">
          <w:rPr>
            <w:lang w:val="it-IT"/>
          </w:rPr>
          <w:delText xml:space="preserve"> </w:delText>
        </w:r>
        <w:r w:rsidR="00D23700" w:rsidDel="0077234E">
          <w:rPr>
            <w:lang w:val="it-IT"/>
          </w:rPr>
          <w:delText xml:space="preserve">calcolata al punto A, è esatta? Giustificare la risposta </w:delText>
        </w:r>
      </w:del>
    </w:p>
    <w:p w14:paraId="22323476" w14:textId="77777777" w:rsidR="00D23700" w:rsidRPr="00D23700" w:rsidDel="0077234E" w:rsidRDefault="00D23700" w:rsidP="00D23700">
      <w:pPr>
        <w:ind w:left="360"/>
        <w:rPr>
          <w:del w:id="777" w:author="Riccardo Cattaneo" w:date="2014-01-29T16:51:00Z"/>
          <w:lang w:val="it-IT"/>
        </w:rPr>
      </w:pPr>
    </w:p>
    <w:p w14:paraId="7B136729" w14:textId="77777777" w:rsidR="006B28CD" w:rsidDel="0077234E" w:rsidRDefault="00E92DA4" w:rsidP="00485262">
      <w:pPr>
        <w:rPr>
          <w:del w:id="778" w:author="Riccardo Cattaneo" w:date="2014-01-29T16:51:00Z"/>
          <w:rFonts w:ascii="Courier New" w:hAnsi="Courier New"/>
          <w:lang w:val="it-IT"/>
        </w:rPr>
      </w:pPr>
      <w:del w:id="779" w:author="Riccardo Cattaneo" w:date="2014-01-29T16:51:00Z">
        <w:r w:rsidDel="0077234E">
          <w:rPr>
            <w:lang w:val="it-IT"/>
          </w:rPr>
          <w:br w:type="page"/>
        </w:r>
      </w:del>
    </w:p>
    <w:p w14:paraId="326976FF" w14:textId="77777777" w:rsidR="00487A85" w:rsidRDefault="0077234E" w:rsidP="000A294C">
      <w:pPr>
        <w:rPr>
          <w:ins w:id="780" w:author="Riccardo Cattaneo" w:date="2014-01-29T17:01:00Z"/>
          <w:lang w:val="it-IT"/>
        </w:rPr>
      </w:pPr>
      <w:proofErr w:type="gramStart"/>
      <w:ins w:id="781" w:author="Riccardo Cattaneo" w:date="2014-01-29T16:58:00Z">
        <w:r>
          <w:rPr>
            <w:lang w:val="it-IT"/>
          </w:rPr>
          <w:t>di</w:t>
        </w:r>
        <w:proofErr w:type="gramEnd"/>
        <w:r>
          <w:rPr>
            <w:lang w:val="it-IT"/>
          </w:rPr>
          <w:t xml:space="preserve"> ordine superiore </w:t>
        </w:r>
        <w:r w:rsidRPr="00B443F5">
          <w:rPr>
            <w:rFonts w:ascii="Andale Mono" w:hAnsi="Andale Mono"/>
            <w:lang w:val="it-IT"/>
            <w:rPrChange w:id="782" w:author="Riccardo Cattaneo" w:date="2014-01-29T17:01:00Z">
              <w:rPr>
                <w:lang w:val="it-IT"/>
              </w:rPr>
            </w:rPrChange>
          </w:rPr>
          <w:t>accumulatore</w:t>
        </w:r>
        <w:r>
          <w:rPr>
            <w:lang w:val="it-IT"/>
          </w:rPr>
          <w:t xml:space="preserve"> che calcola opportunamente il valore della sommatoria</w:t>
        </w:r>
      </w:ins>
      <w:ins w:id="783" w:author="Riccardo Cattaneo" w:date="2014-01-29T17:00:00Z">
        <w:r w:rsidR="00B443F5">
          <w:rPr>
            <w:lang w:val="it-IT"/>
          </w:rPr>
          <w:t xml:space="preserve"> e della </w:t>
        </w:r>
        <w:proofErr w:type="spellStart"/>
        <w:r w:rsidR="00B443F5">
          <w:rPr>
            <w:lang w:val="it-IT"/>
          </w:rPr>
          <w:t>produttoria</w:t>
        </w:r>
      </w:ins>
      <w:proofErr w:type="spellEnd"/>
      <w:ins w:id="784" w:author="Riccardo Cattaneo" w:date="2014-01-29T17:01:00Z">
        <w:r w:rsidR="00B443F5">
          <w:rPr>
            <w:lang w:val="it-IT"/>
          </w:rPr>
          <w:t xml:space="preserve">. </w:t>
        </w:r>
      </w:ins>
      <w:ins w:id="785" w:author="Riccardo Cattaneo" w:date="2014-01-29T16:58:00Z">
        <w:r>
          <w:rPr>
            <w:lang w:val="it-IT"/>
          </w:rPr>
          <w:t xml:space="preserve"> </w:t>
        </w:r>
      </w:ins>
    </w:p>
    <w:p w14:paraId="1306EC15" w14:textId="77777777" w:rsidR="00B443F5" w:rsidRDefault="00B443F5" w:rsidP="000A294C">
      <w:pPr>
        <w:rPr>
          <w:ins w:id="786" w:author="Riccardo Cattaneo" w:date="2014-01-29T17:02:00Z"/>
          <w:lang w:val="it-IT"/>
        </w:rPr>
      </w:pPr>
      <w:ins w:id="787" w:author="Riccardo Cattaneo" w:date="2014-01-29T17:01:00Z">
        <w:r>
          <w:rPr>
            <w:lang w:val="it-IT"/>
          </w:rPr>
          <w:t xml:space="preserve">L’invocazione della funzione </w:t>
        </w:r>
        <w:r w:rsidRPr="00B06D1E">
          <w:rPr>
            <w:rFonts w:ascii="Andale Mono" w:hAnsi="Andale Mono"/>
            <w:lang w:val="it-IT"/>
          </w:rPr>
          <w:t>accumulatore</w:t>
        </w:r>
        <w:r>
          <w:rPr>
            <w:lang w:val="it-IT"/>
          </w:rPr>
          <w:t xml:space="preserve"> esegue l’accumulo dei valori pa</w:t>
        </w:r>
      </w:ins>
      <w:ins w:id="788" w:author="Riccardo Cattaneo" w:date="2014-01-29T17:02:00Z">
        <w:r>
          <w:rPr>
            <w:lang w:val="it-IT"/>
          </w:rPr>
          <w:t>r</w:t>
        </w:r>
      </w:ins>
      <w:ins w:id="789" w:author="Riccardo Cattaneo" w:date="2014-01-29T17:01:00Z">
        <w:r>
          <w:rPr>
            <w:lang w:val="it-IT"/>
          </w:rPr>
          <w:t xml:space="preserve">ziali </w:t>
        </w:r>
      </w:ins>
      <w:ins w:id="790" w:author="Riccardo Cattaneo" w:date="2014-01-29T17:02:00Z">
        <w:r>
          <w:rPr>
            <w:lang w:val="it-IT"/>
          </w:rPr>
          <w:t xml:space="preserve">della specifica </w:t>
        </w:r>
        <w:proofErr w:type="spellStart"/>
        <w:r>
          <w:rPr>
            <w:lang w:val="it-IT"/>
          </w:rPr>
          <w:t>sommatria</w:t>
        </w:r>
        <w:proofErr w:type="spellEnd"/>
        <w:r>
          <w:rPr>
            <w:lang w:val="it-IT"/>
          </w:rPr>
          <w:t>/</w:t>
        </w:r>
        <w:proofErr w:type="spellStart"/>
        <w:r>
          <w:rPr>
            <w:lang w:val="it-IT"/>
          </w:rPr>
          <w:t>produttoria</w:t>
        </w:r>
        <w:proofErr w:type="spellEnd"/>
        <w:r>
          <w:rPr>
            <w:lang w:val="it-IT"/>
          </w:rPr>
          <w:t>.</w:t>
        </w:r>
      </w:ins>
    </w:p>
    <w:p w14:paraId="0B9B9422" w14:textId="77777777" w:rsidR="00B443F5" w:rsidRDefault="00B443F5" w:rsidP="000A294C">
      <w:pPr>
        <w:rPr>
          <w:ins w:id="791" w:author="Riccardo Cattaneo" w:date="2014-01-29T17:02:00Z"/>
          <w:lang w:val="it-IT"/>
        </w:rPr>
      </w:pPr>
    </w:p>
    <w:p w14:paraId="6A8EA029" w14:textId="77777777" w:rsidR="00B443F5" w:rsidRPr="00B443F5" w:rsidRDefault="00B443F5" w:rsidP="000A294C">
      <w:pPr>
        <w:rPr>
          <w:ins w:id="792" w:author="Riccardo Cattaneo" w:date="2014-01-29T17:02:00Z"/>
          <w:lang w:val="it-IT"/>
          <w:rPrChange w:id="793" w:author="Riccardo Cattaneo" w:date="2014-01-29T17:03:00Z">
            <w:rPr>
              <w:ins w:id="794" w:author="Riccardo Cattaneo" w:date="2014-01-29T17:02:00Z"/>
              <w:rFonts w:ascii="Andale Mono" w:hAnsi="Andale Mono"/>
              <w:lang w:val="it-IT"/>
            </w:rPr>
          </w:rPrChange>
        </w:rPr>
      </w:pPr>
      <w:ins w:id="795" w:author="Riccardo Cattaneo" w:date="2014-01-29T17:02:00Z">
        <w:r>
          <w:rPr>
            <w:lang w:val="it-IT"/>
          </w:rPr>
          <w:t xml:space="preserve">Nello specifico, la funzione </w:t>
        </w:r>
        <w:r w:rsidRPr="00B06D1E">
          <w:rPr>
            <w:rFonts w:ascii="Andale Mono" w:hAnsi="Andale Mono"/>
            <w:lang w:val="it-IT"/>
          </w:rPr>
          <w:t>accumulatore</w:t>
        </w:r>
        <w:r>
          <w:rPr>
            <w:rFonts w:ascii="Andale Mono" w:hAnsi="Andale Mono"/>
            <w:lang w:val="it-IT"/>
          </w:rPr>
          <w:t xml:space="preserve"> </w:t>
        </w:r>
      </w:ins>
      <w:ins w:id="796" w:author="Riccardo Cattaneo" w:date="2014-01-29T17:03:00Z">
        <w:r w:rsidRPr="00B443F5">
          <w:rPr>
            <w:lang w:val="it-IT"/>
            <w:rPrChange w:id="797" w:author="Riccardo Cattaneo" w:date="2014-01-29T17:03:00Z">
              <w:rPr>
                <w:rFonts w:ascii="Andale Mono" w:hAnsi="Andale Mono"/>
                <w:lang w:val="it-IT"/>
              </w:rPr>
            </w:rPrChange>
          </w:rPr>
          <w:t>ha questa firma:</w:t>
        </w:r>
      </w:ins>
    </w:p>
    <w:p w14:paraId="7CA32D7E" w14:textId="77777777" w:rsidR="00B443F5" w:rsidRDefault="00B443F5">
      <w:pPr>
        <w:jc w:val="center"/>
        <w:rPr>
          <w:ins w:id="798" w:author="Riccardo Cattaneo" w:date="2014-01-29T17:03:00Z"/>
          <w:rFonts w:ascii="Andale Mono" w:hAnsi="Andale Mono"/>
          <w:lang w:val="it-IT"/>
        </w:rPr>
        <w:pPrChange w:id="799" w:author="Riccardo Cattaneo" w:date="2014-01-29T17:03:00Z">
          <w:pPr/>
        </w:pPrChange>
      </w:pPr>
      <w:proofErr w:type="spellStart"/>
      <w:proofErr w:type="gramStart"/>
      <w:ins w:id="800" w:author="Riccardo Cattaneo" w:date="2014-01-29T17:02:00Z">
        <w:r>
          <w:rPr>
            <w:rFonts w:ascii="Andale Mono" w:hAnsi="Andale Mono"/>
            <w:lang w:val="it-IT"/>
          </w:rPr>
          <w:t>function</w:t>
        </w:r>
        <w:proofErr w:type="spellEnd"/>
        <w:proofErr w:type="gramEnd"/>
        <w:r>
          <w:rPr>
            <w:rFonts w:ascii="Andale Mono" w:hAnsi="Andale Mono"/>
            <w:lang w:val="it-IT"/>
          </w:rPr>
          <w:t xml:space="preserve"> v = </w:t>
        </w:r>
        <w:r w:rsidRPr="00B06D1E">
          <w:rPr>
            <w:rFonts w:ascii="Andale Mono" w:hAnsi="Andale Mono"/>
            <w:lang w:val="it-IT"/>
          </w:rPr>
          <w:t>accumulatore</w:t>
        </w:r>
      </w:ins>
      <w:ins w:id="801" w:author="Riccardo Cattaneo" w:date="2014-01-29T17:03:00Z">
        <w:r>
          <w:rPr>
            <w:rFonts w:ascii="Andale Mono" w:hAnsi="Andale Mono"/>
            <w:lang w:val="it-IT"/>
          </w:rPr>
          <w:t>(</w:t>
        </w:r>
      </w:ins>
      <w:ins w:id="802" w:author="Riccardo Cattaneo" w:date="2014-01-29T17:04:00Z">
        <w:r>
          <w:rPr>
            <w:rFonts w:ascii="Andale Mono" w:hAnsi="Andale Mono"/>
            <w:lang w:val="it-IT"/>
          </w:rPr>
          <w:t>h</w:t>
        </w:r>
      </w:ins>
      <w:ins w:id="803" w:author="Riccardo Cattaneo" w:date="2014-01-29T17:03:00Z">
        <w:r>
          <w:rPr>
            <w:rFonts w:ascii="Andale Mono" w:hAnsi="Andale Mono"/>
            <w:lang w:val="it-IT"/>
          </w:rPr>
          <w:t xml:space="preserve">, start, </w:t>
        </w:r>
        <w:proofErr w:type="spellStart"/>
        <w:r>
          <w:rPr>
            <w:rFonts w:ascii="Andale Mono" w:hAnsi="Andale Mono"/>
            <w:lang w:val="it-IT"/>
          </w:rPr>
          <w:t>min</w:t>
        </w:r>
        <w:proofErr w:type="spellEnd"/>
        <w:r>
          <w:rPr>
            <w:rFonts w:ascii="Andale Mono" w:hAnsi="Andale Mono"/>
            <w:lang w:val="it-IT"/>
          </w:rPr>
          <w:t xml:space="preserve">, </w:t>
        </w:r>
        <w:proofErr w:type="spellStart"/>
        <w:r>
          <w:rPr>
            <w:rFonts w:ascii="Andale Mono" w:hAnsi="Andale Mono"/>
            <w:lang w:val="it-IT"/>
          </w:rPr>
          <w:t>max</w:t>
        </w:r>
        <w:proofErr w:type="spellEnd"/>
        <w:r>
          <w:rPr>
            <w:rFonts w:ascii="Andale Mono" w:hAnsi="Andale Mono"/>
            <w:lang w:val="it-IT"/>
          </w:rPr>
          <w:t>)</w:t>
        </w:r>
      </w:ins>
    </w:p>
    <w:p w14:paraId="1B152A7E" w14:textId="77777777" w:rsidR="00B443F5" w:rsidRDefault="00B443F5">
      <w:pPr>
        <w:jc w:val="center"/>
        <w:rPr>
          <w:ins w:id="804" w:author="Riccardo Cattaneo" w:date="2014-01-29T17:03:00Z"/>
          <w:rFonts w:ascii="Andale Mono" w:hAnsi="Andale Mono"/>
          <w:lang w:val="it-IT"/>
        </w:rPr>
        <w:pPrChange w:id="805" w:author="Riccardo Cattaneo" w:date="2014-01-29T17:03:00Z">
          <w:pPr/>
        </w:pPrChange>
      </w:pPr>
    </w:p>
    <w:p w14:paraId="160BF706" w14:textId="77777777" w:rsidR="00B443F5" w:rsidRDefault="00B443F5" w:rsidP="000A294C">
      <w:pPr>
        <w:rPr>
          <w:ins w:id="806" w:author="Riccardo Cattaneo" w:date="2014-01-29T17:05:00Z"/>
          <w:lang w:val="it-IT"/>
        </w:rPr>
      </w:pPr>
      <w:ins w:id="807" w:author="Riccardo Cattaneo" w:date="2014-01-29T17:03:00Z">
        <w:r w:rsidRPr="00B443F5">
          <w:rPr>
            <w:lang w:val="it-IT"/>
            <w:rPrChange w:id="808" w:author="Riccardo Cattaneo" w:date="2014-01-29T17:03:00Z">
              <w:rPr>
                <w:rFonts w:ascii="Andale Mono" w:hAnsi="Andale Mono"/>
                <w:lang w:val="it-IT"/>
              </w:rPr>
            </w:rPrChange>
          </w:rPr>
          <w:t xml:space="preserve">E calcola </w:t>
        </w:r>
      </w:ins>
      <w:ins w:id="809" w:author="Riccardo Cattaneo" w:date="2014-01-29T17:04:00Z">
        <w:r>
          <w:rPr>
            <w:lang w:val="it-IT"/>
          </w:rPr>
          <w:t>il risultato dell’applicazione della funzione passata attraverso l’</w:t>
        </w:r>
        <w:proofErr w:type="spellStart"/>
        <w:r>
          <w:rPr>
            <w:lang w:val="it-IT"/>
          </w:rPr>
          <w:t>handle</w:t>
        </w:r>
        <w:proofErr w:type="spellEnd"/>
        <w:r>
          <w:rPr>
            <w:lang w:val="it-IT"/>
          </w:rPr>
          <w:t xml:space="preserve"> h, accumulando il valore start fra </w:t>
        </w:r>
        <w:proofErr w:type="spellStart"/>
        <w:r>
          <w:rPr>
            <w:lang w:val="it-IT"/>
          </w:rPr>
          <w:t>min</w:t>
        </w:r>
        <w:proofErr w:type="spellEnd"/>
        <w:r>
          <w:rPr>
            <w:lang w:val="it-IT"/>
          </w:rPr>
          <w:t xml:space="preserve"> e max.</w:t>
        </w:r>
      </w:ins>
    </w:p>
    <w:p w14:paraId="64104D16" w14:textId="77777777" w:rsidR="00B443F5" w:rsidRDefault="00B443F5" w:rsidP="000A294C">
      <w:pPr>
        <w:rPr>
          <w:ins w:id="810" w:author="Riccardo Cattaneo" w:date="2014-01-29T17:05:00Z"/>
          <w:lang w:val="it-IT"/>
        </w:rPr>
      </w:pPr>
    </w:p>
    <w:p w14:paraId="606A2FC3" w14:textId="77777777" w:rsidR="00B443F5" w:rsidRDefault="00B443F5" w:rsidP="000A294C">
      <w:pPr>
        <w:rPr>
          <w:ins w:id="811" w:author="Riccardo Cattaneo" w:date="2014-01-29T17:04:00Z"/>
          <w:lang w:val="it-IT"/>
        </w:rPr>
      </w:pPr>
      <w:ins w:id="812" w:author="Riccardo Cattaneo" w:date="2014-01-29T17:05:00Z">
        <w:r>
          <w:rPr>
            <w:lang w:val="it-IT"/>
          </w:rPr>
          <w:t xml:space="preserve">Scrivere sia la funzione accumulatore, sia </w:t>
        </w:r>
      </w:ins>
      <w:ins w:id="813" w:author="Riccardo Cattaneo" w:date="2014-01-29T17:06:00Z">
        <w:r>
          <w:rPr>
            <w:lang w:val="it-IT"/>
          </w:rPr>
          <w:t xml:space="preserve">lo script </w:t>
        </w:r>
        <w:proofErr w:type="gramStart"/>
        <w:r>
          <w:rPr>
            <w:lang w:val="it-IT"/>
          </w:rPr>
          <w:t>che</w:t>
        </w:r>
        <w:proofErr w:type="gramEnd"/>
        <w:r>
          <w:rPr>
            <w:lang w:val="it-IT"/>
          </w:rPr>
          <w:t xml:space="preserve"> la invoc</w:t>
        </w:r>
        <w:r w:rsidR="000E3A28">
          <w:rPr>
            <w:lang w:val="it-IT"/>
          </w:rPr>
          <w:t>a</w:t>
        </w:r>
        <w:r>
          <w:rPr>
            <w:lang w:val="it-IT"/>
          </w:rPr>
          <w:t xml:space="preserve"> correttamente.</w:t>
        </w:r>
      </w:ins>
    </w:p>
    <w:p w14:paraId="64B745D2" w14:textId="77777777" w:rsidR="00B443F5" w:rsidRDefault="00B443F5" w:rsidP="000A294C">
      <w:pPr>
        <w:rPr>
          <w:ins w:id="814" w:author="Riccardo Cattaneo" w:date="2014-01-29T17:05:00Z"/>
          <w:lang w:val="it-IT"/>
        </w:rPr>
      </w:pPr>
    </w:p>
    <w:p w14:paraId="61A3490E" w14:textId="423DE2E6" w:rsidR="002F72FF" w:rsidRDefault="002F72FF" w:rsidP="000A294C">
      <w:pPr>
        <w:rPr>
          <w:ins w:id="815" w:author="Riccardo Cattaneo" w:date="2014-01-31T10:39:00Z"/>
          <w:lang w:val="it-IT"/>
        </w:rPr>
      </w:pPr>
      <w:ins w:id="816" w:author="Riccardo Cattaneo" w:date="2014-01-31T10:39:00Z">
        <w:r>
          <w:rPr>
            <w:lang w:val="it-IT"/>
          </w:rPr>
          <w:t>Soluzione</w:t>
        </w:r>
      </w:ins>
    </w:p>
    <w:p w14:paraId="7E4D346D" w14:textId="18582B59" w:rsidR="002F72FF" w:rsidRPr="002F72FF" w:rsidRDefault="002F72FF" w:rsidP="002F72FF">
      <w:pPr>
        <w:rPr>
          <w:ins w:id="817" w:author="Riccardo Cattaneo" w:date="2014-01-31T10:40:00Z"/>
          <w:lang w:val="it-IT"/>
        </w:rPr>
      </w:pPr>
      <w:proofErr w:type="spellStart"/>
      <w:proofErr w:type="gramStart"/>
      <w:ins w:id="818" w:author="Riccardo Cattaneo" w:date="2014-01-31T10:40:00Z">
        <w:r>
          <w:rPr>
            <w:lang w:val="it-IT"/>
          </w:rPr>
          <w:t>function</w:t>
        </w:r>
        <w:proofErr w:type="spellEnd"/>
        <w:proofErr w:type="gramEnd"/>
        <w:r>
          <w:rPr>
            <w:lang w:val="it-IT"/>
          </w:rPr>
          <w:t xml:space="preserve"> [x]=accumulatore(f, start, </w:t>
        </w:r>
        <w:proofErr w:type="spellStart"/>
        <w:r>
          <w:rPr>
            <w:lang w:val="it-IT"/>
          </w:rPr>
          <w:t>min</w:t>
        </w:r>
        <w:proofErr w:type="spellEnd"/>
        <w:r>
          <w:rPr>
            <w:lang w:val="it-IT"/>
          </w:rPr>
          <w:t xml:space="preserve">, </w:t>
        </w:r>
        <w:proofErr w:type="spellStart"/>
        <w:r>
          <w:rPr>
            <w:lang w:val="it-IT"/>
          </w:rPr>
          <w:t>max</w:t>
        </w:r>
        <w:proofErr w:type="spellEnd"/>
        <w:r w:rsidRPr="002F72FF">
          <w:rPr>
            <w:lang w:val="it-IT"/>
          </w:rPr>
          <w:t xml:space="preserve">)  </w:t>
        </w:r>
      </w:ins>
    </w:p>
    <w:p w14:paraId="72E13E25" w14:textId="230CDB92" w:rsidR="002F72FF" w:rsidRPr="002F72FF" w:rsidRDefault="002F72FF">
      <w:pPr>
        <w:ind w:left="708"/>
        <w:rPr>
          <w:ins w:id="819" w:author="Riccardo Cattaneo" w:date="2014-01-31T10:40:00Z"/>
          <w:lang w:val="it-IT"/>
        </w:rPr>
        <w:pPrChange w:id="820" w:author="Riccardo Cattaneo" w:date="2014-01-31T10:46:00Z">
          <w:pPr/>
        </w:pPrChange>
      </w:pPr>
      <w:proofErr w:type="gramStart"/>
      <w:ins w:id="821" w:author="Riccardo Cattaneo" w:date="2014-01-31T10:40:00Z">
        <w:r>
          <w:rPr>
            <w:lang w:val="it-IT"/>
          </w:rPr>
          <w:t>x</w:t>
        </w:r>
        <w:proofErr w:type="gramEnd"/>
        <w:r>
          <w:rPr>
            <w:lang w:val="it-IT"/>
          </w:rPr>
          <w:t xml:space="preserve"> = start</w:t>
        </w:r>
        <w:r w:rsidRPr="002F72FF">
          <w:rPr>
            <w:lang w:val="it-IT"/>
          </w:rPr>
          <w:t xml:space="preserve">;  </w:t>
        </w:r>
      </w:ins>
    </w:p>
    <w:p w14:paraId="4619F7B8" w14:textId="3190536F" w:rsidR="002F72FF" w:rsidRPr="002F72FF" w:rsidRDefault="002F72FF">
      <w:pPr>
        <w:ind w:left="708"/>
        <w:rPr>
          <w:ins w:id="822" w:author="Riccardo Cattaneo" w:date="2014-01-31T10:40:00Z"/>
          <w:lang w:val="it-IT"/>
        </w:rPr>
        <w:pPrChange w:id="823" w:author="Riccardo Cattaneo" w:date="2014-01-31T10:46:00Z">
          <w:pPr/>
        </w:pPrChange>
      </w:pPr>
      <w:ins w:id="824" w:author="Riccardo Cattaneo" w:date="2014-01-31T10:40:00Z">
        <w:r w:rsidRPr="002F72FF">
          <w:rPr>
            <w:lang w:val="it-IT"/>
          </w:rPr>
          <w:t>for i=</w:t>
        </w:r>
      </w:ins>
      <w:ins w:id="825" w:author="Riccardo Cattaneo" w:date="2014-01-31T10:46:00Z">
        <w:r>
          <w:rPr>
            <w:lang w:val="it-IT"/>
          </w:rPr>
          <w:t>min</w:t>
        </w:r>
      </w:ins>
      <w:ins w:id="826" w:author="Riccardo Cattaneo" w:date="2014-01-31T10:40:00Z">
        <w:r w:rsidRPr="002F72FF">
          <w:rPr>
            <w:lang w:val="it-IT"/>
          </w:rPr>
          <w:t>:</w:t>
        </w:r>
      </w:ins>
      <w:proofErr w:type="gramStart"/>
      <w:ins w:id="827" w:author="Riccardo Cattaneo" w:date="2014-01-31T10:46:00Z">
        <w:r>
          <w:rPr>
            <w:lang w:val="it-IT"/>
          </w:rPr>
          <w:t>1</w:t>
        </w:r>
        <w:proofErr w:type="gramEnd"/>
        <w:r>
          <w:rPr>
            <w:lang w:val="it-IT"/>
          </w:rPr>
          <w:t>:max</w:t>
        </w:r>
      </w:ins>
    </w:p>
    <w:p w14:paraId="6D41256F" w14:textId="751C6DAF" w:rsidR="002F72FF" w:rsidRPr="002F72FF" w:rsidRDefault="002F72FF">
      <w:pPr>
        <w:ind w:left="708"/>
        <w:rPr>
          <w:ins w:id="828" w:author="Riccardo Cattaneo" w:date="2014-01-31T10:40:00Z"/>
          <w:lang w:val="it-IT"/>
        </w:rPr>
        <w:pPrChange w:id="829" w:author="Riccardo Cattaneo" w:date="2014-01-31T10:46:00Z">
          <w:pPr/>
        </w:pPrChange>
      </w:pPr>
      <w:ins w:id="830" w:author="Riccardo Cattaneo" w:date="2014-01-31T10:40:00Z">
        <w:r>
          <w:rPr>
            <w:lang w:val="it-IT"/>
          </w:rPr>
          <w:t xml:space="preserve">    </w:t>
        </w:r>
        <w:proofErr w:type="gramStart"/>
        <w:r>
          <w:rPr>
            <w:lang w:val="it-IT"/>
          </w:rPr>
          <w:t>x</w:t>
        </w:r>
        <w:proofErr w:type="gramEnd"/>
        <w:r>
          <w:rPr>
            <w:lang w:val="it-IT"/>
          </w:rPr>
          <w:t xml:space="preserve"> = f(x, i</w:t>
        </w:r>
        <w:r w:rsidRPr="002F72FF">
          <w:rPr>
            <w:lang w:val="it-IT"/>
          </w:rPr>
          <w:t xml:space="preserve">);  </w:t>
        </w:r>
      </w:ins>
    </w:p>
    <w:p w14:paraId="55A08563" w14:textId="7745FA1F" w:rsidR="002F72FF" w:rsidRDefault="002F72FF">
      <w:pPr>
        <w:ind w:left="708"/>
        <w:rPr>
          <w:ins w:id="831" w:author="Riccardo Cattaneo" w:date="2014-01-31T10:46:00Z"/>
          <w:lang w:val="it-IT"/>
        </w:rPr>
        <w:pPrChange w:id="832" w:author="Riccardo Cattaneo" w:date="2014-01-31T10:46:00Z">
          <w:pPr/>
        </w:pPrChange>
      </w:pPr>
      <w:proofErr w:type="gramStart"/>
      <w:ins w:id="833" w:author="Riccardo Cattaneo" w:date="2014-01-31T10:40:00Z">
        <w:r w:rsidRPr="002F72FF">
          <w:rPr>
            <w:lang w:val="it-IT"/>
          </w:rPr>
          <w:t>end</w:t>
        </w:r>
      </w:ins>
      <w:proofErr w:type="gramEnd"/>
    </w:p>
    <w:p w14:paraId="385C3A62" w14:textId="7D5E8DA2" w:rsidR="002F72FF" w:rsidRDefault="002F72FF" w:rsidP="002F72FF">
      <w:pPr>
        <w:rPr>
          <w:ins w:id="834" w:author="Riccardo Cattaneo" w:date="2014-01-31T10:47:00Z"/>
          <w:lang w:val="it-IT"/>
        </w:rPr>
      </w:pPr>
      <w:proofErr w:type="gramStart"/>
      <w:ins w:id="835" w:author="Riccardo Cattaneo" w:date="2014-01-31T10:47:00Z">
        <w:r>
          <w:rPr>
            <w:lang w:val="it-IT"/>
          </w:rPr>
          <w:t>end</w:t>
        </w:r>
        <w:proofErr w:type="gramEnd"/>
      </w:ins>
    </w:p>
    <w:p w14:paraId="47E6D3F7" w14:textId="77777777" w:rsidR="002F72FF" w:rsidRDefault="002F72FF" w:rsidP="002F72FF">
      <w:pPr>
        <w:rPr>
          <w:ins w:id="836" w:author="Riccardo Cattaneo" w:date="2014-01-31T10:47:00Z"/>
          <w:lang w:val="it-IT"/>
        </w:rPr>
      </w:pPr>
    </w:p>
    <w:p w14:paraId="50D6E44E" w14:textId="28AAC111" w:rsidR="002F72FF" w:rsidRDefault="002F72FF" w:rsidP="002F72FF">
      <w:pPr>
        <w:rPr>
          <w:ins w:id="837" w:author="Riccardo Cattaneo" w:date="2014-01-31T10:47:00Z"/>
          <w:lang w:val="it-IT"/>
        </w:rPr>
      </w:pPr>
      <w:proofErr w:type="spellStart"/>
      <w:proofErr w:type="gramStart"/>
      <w:ins w:id="838" w:author="Riccardo Cattaneo" w:date="2014-01-31T10:47:00Z">
        <w:r>
          <w:rPr>
            <w:lang w:val="it-IT"/>
          </w:rPr>
          <w:t>function</w:t>
        </w:r>
        <w:proofErr w:type="spellEnd"/>
        <w:proofErr w:type="gramEnd"/>
        <w:r>
          <w:rPr>
            <w:lang w:val="it-IT"/>
          </w:rPr>
          <w:t xml:space="preserve"> r = </w:t>
        </w:r>
        <w:proofErr w:type="spellStart"/>
        <w:r>
          <w:rPr>
            <w:lang w:val="it-IT"/>
          </w:rPr>
          <w:t>funzioneStrana</w:t>
        </w:r>
        <w:proofErr w:type="spellEnd"/>
        <w:r>
          <w:rPr>
            <w:lang w:val="it-IT"/>
          </w:rPr>
          <w:t>(C, M, R)</w:t>
        </w:r>
      </w:ins>
    </w:p>
    <w:p w14:paraId="4BBCE505" w14:textId="5543449A" w:rsidR="002F72FF" w:rsidRDefault="002F72FF" w:rsidP="002F72FF">
      <w:pPr>
        <w:rPr>
          <w:ins w:id="839" w:author="Riccardo Cattaneo" w:date="2014-01-31T10:49:00Z"/>
          <w:lang w:val="it-IT"/>
        </w:rPr>
      </w:pPr>
      <w:ins w:id="840" w:author="Riccardo Cattaneo" w:date="2014-01-31T10:47:00Z">
        <w:r>
          <w:rPr>
            <w:lang w:val="it-IT"/>
          </w:rPr>
          <w:tab/>
        </w:r>
      </w:ins>
      <w:proofErr w:type="gramStart"/>
      <w:ins w:id="841" w:author="Riccardo Cattaneo" w:date="2014-01-31T10:49:00Z">
        <w:r>
          <w:rPr>
            <w:lang w:val="it-IT"/>
          </w:rPr>
          <w:t>acc1=1</w:t>
        </w:r>
        <w:proofErr w:type="gramEnd"/>
        <w:r>
          <w:rPr>
            <w:lang w:val="it-IT"/>
          </w:rPr>
          <w:t>/accumulatore(@(</w:t>
        </w:r>
        <w:proofErr w:type="spellStart"/>
        <w:r>
          <w:rPr>
            <w:lang w:val="it-IT"/>
          </w:rPr>
          <w:t>x,y</w:t>
        </w:r>
        <w:proofErr w:type="spellEnd"/>
        <w:r>
          <w:rPr>
            <w:lang w:val="it-IT"/>
          </w:rPr>
          <w:t>)x*y, 1, 1, C)</w:t>
        </w:r>
      </w:ins>
    </w:p>
    <w:p w14:paraId="69B0F07F" w14:textId="2D8730E1" w:rsidR="002F72FF" w:rsidRDefault="002F72FF" w:rsidP="002F72FF">
      <w:pPr>
        <w:rPr>
          <w:ins w:id="842" w:author="Riccardo Cattaneo" w:date="2014-01-31T10:50:00Z"/>
          <w:lang w:val="it-IT"/>
        </w:rPr>
      </w:pPr>
      <w:ins w:id="843" w:author="Riccardo Cattaneo" w:date="2014-01-31T10:50:00Z">
        <w:r>
          <w:rPr>
            <w:lang w:val="it-IT"/>
          </w:rPr>
          <w:tab/>
        </w:r>
        <w:proofErr w:type="gramStart"/>
        <w:r w:rsidR="00826121">
          <w:rPr>
            <w:lang w:val="it-IT"/>
          </w:rPr>
          <w:t>acc2=accumulatore</w:t>
        </w:r>
        <w:proofErr w:type="gramEnd"/>
        <w:r w:rsidR="00826121">
          <w:rPr>
            <w:lang w:val="it-IT"/>
          </w:rPr>
          <w:t>(@(</w:t>
        </w:r>
        <w:proofErr w:type="spellStart"/>
        <w:r w:rsidR="00826121">
          <w:rPr>
            <w:lang w:val="it-IT"/>
          </w:rPr>
          <w:t>x,y</w:t>
        </w:r>
        <w:proofErr w:type="spellEnd"/>
        <w:r w:rsidR="00826121">
          <w:rPr>
            <w:lang w:val="it-IT"/>
          </w:rPr>
          <w:t>)x*y, 1, 2, M</w:t>
        </w:r>
        <w:r>
          <w:rPr>
            <w:lang w:val="it-IT"/>
          </w:rPr>
          <w:t>)</w:t>
        </w:r>
      </w:ins>
    </w:p>
    <w:p w14:paraId="686DB508" w14:textId="0E59A1B7" w:rsidR="00826121" w:rsidRDefault="00826121">
      <w:pPr>
        <w:ind w:firstLine="708"/>
        <w:rPr>
          <w:ins w:id="844" w:author="Riccardo Cattaneo" w:date="2014-01-31T10:50:00Z"/>
          <w:lang w:val="it-IT"/>
        </w:rPr>
        <w:pPrChange w:id="845" w:author="Riccardo Cattaneo" w:date="2014-01-31T10:50:00Z">
          <w:pPr/>
        </w:pPrChange>
      </w:pPr>
      <w:ins w:id="846" w:author="Riccardo Cattaneo" w:date="2014-01-31T10:50:00Z">
        <w:r>
          <w:rPr>
            <w:lang w:val="it-IT"/>
          </w:rPr>
          <w:t>acc3</w:t>
        </w:r>
        <w:r w:rsidR="00611C5E">
          <w:rPr>
            <w:lang w:val="it-IT"/>
          </w:rPr>
          <w:t>=accumulatore(@(</w:t>
        </w:r>
        <w:proofErr w:type="spellStart"/>
        <w:r w:rsidR="00611C5E">
          <w:rPr>
            <w:lang w:val="it-IT"/>
          </w:rPr>
          <w:t>x,y</w:t>
        </w:r>
        <w:proofErr w:type="spellEnd"/>
        <w:r w:rsidR="00611C5E">
          <w:rPr>
            <w:lang w:val="it-IT"/>
          </w:rPr>
          <w:t>)</w:t>
        </w:r>
        <w:proofErr w:type="spellStart"/>
        <w:r w:rsidR="00611C5E">
          <w:rPr>
            <w:lang w:val="it-IT"/>
          </w:rPr>
          <w:t>x+y</w:t>
        </w:r>
        <w:proofErr w:type="spellEnd"/>
        <w:r w:rsidR="00611C5E">
          <w:rPr>
            <w:lang w:val="it-IT"/>
          </w:rPr>
          <w:t>, 0</w:t>
        </w:r>
        <w:r>
          <w:rPr>
            <w:lang w:val="it-IT"/>
          </w:rPr>
          <w:t>, 1, R)</w:t>
        </w:r>
      </w:ins>
    </w:p>
    <w:p w14:paraId="130087E8" w14:textId="3A7136C0" w:rsidR="00826121" w:rsidRDefault="00826121">
      <w:pPr>
        <w:ind w:firstLine="708"/>
        <w:rPr>
          <w:ins w:id="847" w:author="Riccardo Cattaneo" w:date="2014-01-31T10:50:00Z"/>
          <w:lang w:val="it-IT"/>
        </w:rPr>
        <w:pPrChange w:id="848" w:author="Riccardo Cattaneo" w:date="2014-01-31T10:50:00Z">
          <w:pPr/>
        </w:pPrChange>
      </w:pPr>
      <w:proofErr w:type="gramStart"/>
      <w:ins w:id="849" w:author="Riccardo Cattaneo" w:date="2014-01-31T10:50:00Z">
        <w:r>
          <w:rPr>
            <w:lang w:val="it-IT"/>
          </w:rPr>
          <w:t>r</w:t>
        </w:r>
        <w:proofErr w:type="gramEnd"/>
        <w:r>
          <w:rPr>
            <w:lang w:val="it-IT"/>
          </w:rPr>
          <w:t xml:space="preserve"> = acc1 * acc2 * acc3</w:t>
        </w:r>
      </w:ins>
    </w:p>
    <w:p w14:paraId="0271F26B" w14:textId="77777777" w:rsidR="00826121" w:rsidRDefault="00826121" w:rsidP="002F72FF">
      <w:pPr>
        <w:rPr>
          <w:ins w:id="850" w:author="Riccardo Cattaneo" w:date="2014-01-31T10:50:00Z"/>
          <w:lang w:val="it-IT"/>
        </w:rPr>
      </w:pPr>
    </w:p>
    <w:p w14:paraId="113FBD06" w14:textId="0400B41C" w:rsidR="002F72FF" w:rsidRPr="00B443F5" w:rsidRDefault="002F72FF" w:rsidP="002F72FF">
      <w:pPr>
        <w:rPr>
          <w:lang w:val="it-IT"/>
        </w:rPr>
      </w:pPr>
    </w:p>
    <w:sectPr w:rsidR="002F72FF" w:rsidRPr="00B443F5" w:rsidSect="00087DD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tang">
    <w:altName w:val="©öUAA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DejaVu Sans Mono">
    <w:altName w:val="Arial Unicode MS"/>
    <w:charset w:val="00"/>
    <w:family w:val="modern"/>
    <w:pitch w:val="fixed"/>
    <w:sig w:usb0="E60022FF" w:usb1="500079FB" w:usb2="00000020" w:usb3="00000000" w:csb0="000000DF" w:csb1="00000000"/>
  </w:font>
  <w:font w:name="DejaVu Sans">
    <w:charset w:val="00"/>
    <w:family w:val="swiss"/>
    <w:pitch w:val="variable"/>
    <w:sig w:usb0="E7000EFF" w:usb1="5200FDFF" w:usb2="0A042021" w:usb3="00000000" w:csb0="000001B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06CE"/>
    <w:multiLevelType w:val="hybridMultilevel"/>
    <w:tmpl w:val="CFAC7568"/>
    <w:lvl w:ilvl="0" w:tplc="B874B148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A94E26"/>
    <w:multiLevelType w:val="hybridMultilevel"/>
    <w:tmpl w:val="7C869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D23A0"/>
    <w:multiLevelType w:val="hybridMultilevel"/>
    <w:tmpl w:val="C92044A0"/>
    <w:styleLink w:val="Bullet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17178E"/>
    <w:multiLevelType w:val="hybridMultilevel"/>
    <w:tmpl w:val="2152B3DE"/>
    <w:lvl w:ilvl="0" w:tplc="9CD406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851DD"/>
    <w:multiLevelType w:val="hybridMultilevel"/>
    <w:tmpl w:val="ED9AB8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87844"/>
    <w:multiLevelType w:val="hybridMultilevel"/>
    <w:tmpl w:val="2146C360"/>
    <w:lvl w:ilvl="0" w:tplc="9CD4068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25273AB"/>
    <w:multiLevelType w:val="hybridMultilevel"/>
    <w:tmpl w:val="7AD0E8A6"/>
    <w:lvl w:ilvl="0" w:tplc="A23A07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300785"/>
    <w:multiLevelType w:val="hybridMultilevel"/>
    <w:tmpl w:val="894EFB6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CB55FC2"/>
    <w:multiLevelType w:val="hybridMultilevel"/>
    <w:tmpl w:val="9CD294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940AD2"/>
    <w:multiLevelType w:val="hybridMultilevel"/>
    <w:tmpl w:val="89863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864641"/>
    <w:multiLevelType w:val="hybridMultilevel"/>
    <w:tmpl w:val="E35A9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A50387"/>
    <w:multiLevelType w:val="singleLevel"/>
    <w:tmpl w:val="F4505E88"/>
    <w:lvl w:ilvl="0">
      <w:start w:val="1"/>
      <w:numFmt w:val="decimal"/>
      <w:pStyle w:val="BULLETNUM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2">
    <w:nsid w:val="7A416384"/>
    <w:multiLevelType w:val="hybridMultilevel"/>
    <w:tmpl w:val="36864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9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1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B3"/>
    <w:rsid w:val="00011575"/>
    <w:rsid w:val="00012684"/>
    <w:rsid w:val="00031493"/>
    <w:rsid w:val="000415D5"/>
    <w:rsid w:val="00046403"/>
    <w:rsid w:val="000609A8"/>
    <w:rsid w:val="00080311"/>
    <w:rsid w:val="00083A3E"/>
    <w:rsid w:val="00086023"/>
    <w:rsid w:val="00087DD4"/>
    <w:rsid w:val="0009011B"/>
    <w:rsid w:val="000A294C"/>
    <w:rsid w:val="000A7457"/>
    <w:rsid w:val="000B73B5"/>
    <w:rsid w:val="000C1522"/>
    <w:rsid w:val="000C61B0"/>
    <w:rsid w:val="000D23BE"/>
    <w:rsid w:val="000D6DE4"/>
    <w:rsid w:val="000E3A28"/>
    <w:rsid w:val="000F1D37"/>
    <w:rsid w:val="000F2059"/>
    <w:rsid w:val="0010521A"/>
    <w:rsid w:val="001075C1"/>
    <w:rsid w:val="001170FD"/>
    <w:rsid w:val="00120E5C"/>
    <w:rsid w:val="00122704"/>
    <w:rsid w:val="00126529"/>
    <w:rsid w:val="0015480C"/>
    <w:rsid w:val="001B7A2D"/>
    <w:rsid w:val="001C252B"/>
    <w:rsid w:val="001C704B"/>
    <w:rsid w:val="001D0D25"/>
    <w:rsid w:val="001D5550"/>
    <w:rsid w:val="001D5FC3"/>
    <w:rsid w:val="001E5715"/>
    <w:rsid w:val="001E583B"/>
    <w:rsid w:val="001F33A6"/>
    <w:rsid w:val="001F5230"/>
    <w:rsid w:val="00207549"/>
    <w:rsid w:val="002213B7"/>
    <w:rsid w:val="00223923"/>
    <w:rsid w:val="00227DD6"/>
    <w:rsid w:val="002318E2"/>
    <w:rsid w:val="00242D85"/>
    <w:rsid w:val="00244C7B"/>
    <w:rsid w:val="002536E8"/>
    <w:rsid w:val="00263A63"/>
    <w:rsid w:val="002671FC"/>
    <w:rsid w:val="0027344F"/>
    <w:rsid w:val="0027471E"/>
    <w:rsid w:val="00292BBB"/>
    <w:rsid w:val="002930EC"/>
    <w:rsid w:val="00295164"/>
    <w:rsid w:val="002967D9"/>
    <w:rsid w:val="002A6640"/>
    <w:rsid w:val="002C30B1"/>
    <w:rsid w:val="002D4314"/>
    <w:rsid w:val="002E6D01"/>
    <w:rsid w:val="002F0F71"/>
    <w:rsid w:val="002F72FF"/>
    <w:rsid w:val="00307809"/>
    <w:rsid w:val="00324068"/>
    <w:rsid w:val="0034784D"/>
    <w:rsid w:val="003567BD"/>
    <w:rsid w:val="003662C0"/>
    <w:rsid w:val="00373227"/>
    <w:rsid w:val="003800CE"/>
    <w:rsid w:val="003A1B2A"/>
    <w:rsid w:val="003A4877"/>
    <w:rsid w:val="003A4D76"/>
    <w:rsid w:val="003B7011"/>
    <w:rsid w:val="003E04E0"/>
    <w:rsid w:val="003E5C53"/>
    <w:rsid w:val="003F6B9F"/>
    <w:rsid w:val="0040121D"/>
    <w:rsid w:val="0040472D"/>
    <w:rsid w:val="004272B3"/>
    <w:rsid w:val="00427F4E"/>
    <w:rsid w:val="00443032"/>
    <w:rsid w:val="00444F13"/>
    <w:rsid w:val="004806A5"/>
    <w:rsid w:val="00485262"/>
    <w:rsid w:val="00487A85"/>
    <w:rsid w:val="0049202F"/>
    <w:rsid w:val="004A3D4D"/>
    <w:rsid w:val="004A7331"/>
    <w:rsid w:val="004B439A"/>
    <w:rsid w:val="004B6D51"/>
    <w:rsid w:val="004C0BFA"/>
    <w:rsid w:val="004E5C19"/>
    <w:rsid w:val="004F61B4"/>
    <w:rsid w:val="00502A62"/>
    <w:rsid w:val="00517682"/>
    <w:rsid w:val="00555BF7"/>
    <w:rsid w:val="0056360D"/>
    <w:rsid w:val="00564657"/>
    <w:rsid w:val="0057504F"/>
    <w:rsid w:val="00577F5D"/>
    <w:rsid w:val="0058442B"/>
    <w:rsid w:val="005A1C03"/>
    <w:rsid w:val="005A2B69"/>
    <w:rsid w:val="005A692A"/>
    <w:rsid w:val="005A7C80"/>
    <w:rsid w:val="005D72F6"/>
    <w:rsid w:val="005D7C93"/>
    <w:rsid w:val="005E45BB"/>
    <w:rsid w:val="005E4A93"/>
    <w:rsid w:val="005E7D3C"/>
    <w:rsid w:val="00611C5E"/>
    <w:rsid w:val="00614328"/>
    <w:rsid w:val="006145FD"/>
    <w:rsid w:val="006160DB"/>
    <w:rsid w:val="00623DEA"/>
    <w:rsid w:val="00625AE9"/>
    <w:rsid w:val="00631704"/>
    <w:rsid w:val="006437FD"/>
    <w:rsid w:val="0065618C"/>
    <w:rsid w:val="006613FA"/>
    <w:rsid w:val="00662639"/>
    <w:rsid w:val="00666A82"/>
    <w:rsid w:val="00692C5B"/>
    <w:rsid w:val="00692F34"/>
    <w:rsid w:val="006960E2"/>
    <w:rsid w:val="006A312D"/>
    <w:rsid w:val="006A62DF"/>
    <w:rsid w:val="006B28CD"/>
    <w:rsid w:val="006C255D"/>
    <w:rsid w:val="006D3A9B"/>
    <w:rsid w:val="006D795C"/>
    <w:rsid w:val="006E021D"/>
    <w:rsid w:val="006F3F00"/>
    <w:rsid w:val="00711A3D"/>
    <w:rsid w:val="00731429"/>
    <w:rsid w:val="00733EB5"/>
    <w:rsid w:val="00741A1F"/>
    <w:rsid w:val="007564FD"/>
    <w:rsid w:val="00756B6A"/>
    <w:rsid w:val="0077234E"/>
    <w:rsid w:val="007723A8"/>
    <w:rsid w:val="00774E9D"/>
    <w:rsid w:val="0079100C"/>
    <w:rsid w:val="007955A2"/>
    <w:rsid w:val="007B01F7"/>
    <w:rsid w:val="007B0A55"/>
    <w:rsid w:val="007B375F"/>
    <w:rsid w:val="007C5E40"/>
    <w:rsid w:val="007D0A09"/>
    <w:rsid w:val="007D442E"/>
    <w:rsid w:val="007D508D"/>
    <w:rsid w:val="007D5CF7"/>
    <w:rsid w:val="007E1275"/>
    <w:rsid w:val="007F757A"/>
    <w:rsid w:val="00821B7D"/>
    <w:rsid w:val="00826121"/>
    <w:rsid w:val="00846EE8"/>
    <w:rsid w:val="0085179F"/>
    <w:rsid w:val="008624A5"/>
    <w:rsid w:val="00863BE3"/>
    <w:rsid w:val="0086688D"/>
    <w:rsid w:val="008865DD"/>
    <w:rsid w:val="008972BC"/>
    <w:rsid w:val="008A48AD"/>
    <w:rsid w:val="008A7061"/>
    <w:rsid w:val="008B7B91"/>
    <w:rsid w:val="008C519A"/>
    <w:rsid w:val="008C56F9"/>
    <w:rsid w:val="008E5FB2"/>
    <w:rsid w:val="008F29E9"/>
    <w:rsid w:val="008F6BB7"/>
    <w:rsid w:val="00912F96"/>
    <w:rsid w:val="00922092"/>
    <w:rsid w:val="009237DA"/>
    <w:rsid w:val="00933AEE"/>
    <w:rsid w:val="00940927"/>
    <w:rsid w:val="00944A88"/>
    <w:rsid w:val="00947AB3"/>
    <w:rsid w:val="00954005"/>
    <w:rsid w:val="00954910"/>
    <w:rsid w:val="009640F4"/>
    <w:rsid w:val="00972CB7"/>
    <w:rsid w:val="009B3A6E"/>
    <w:rsid w:val="009B75E1"/>
    <w:rsid w:val="009C0050"/>
    <w:rsid w:val="009C33F6"/>
    <w:rsid w:val="009F6D00"/>
    <w:rsid w:val="00A20742"/>
    <w:rsid w:val="00A22A81"/>
    <w:rsid w:val="00A35E09"/>
    <w:rsid w:val="00A367C6"/>
    <w:rsid w:val="00A43906"/>
    <w:rsid w:val="00A53C3C"/>
    <w:rsid w:val="00A62A10"/>
    <w:rsid w:val="00AA5D8D"/>
    <w:rsid w:val="00AB5312"/>
    <w:rsid w:val="00AB53B1"/>
    <w:rsid w:val="00AB722E"/>
    <w:rsid w:val="00AC1FF0"/>
    <w:rsid w:val="00AC210F"/>
    <w:rsid w:val="00AC2E65"/>
    <w:rsid w:val="00AD3411"/>
    <w:rsid w:val="00B10734"/>
    <w:rsid w:val="00B212EB"/>
    <w:rsid w:val="00B31D17"/>
    <w:rsid w:val="00B443F5"/>
    <w:rsid w:val="00B76B69"/>
    <w:rsid w:val="00B92239"/>
    <w:rsid w:val="00BA180C"/>
    <w:rsid w:val="00BA40A8"/>
    <w:rsid w:val="00BD1D84"/>
    <w:rsid w:val="00BD39F2"/>
    <w:rsid w:val="00BF19B2"/>
    <w:rsid w:val="00BF69F0"/>
    <w:rsid w:val="00BF7D7E"/>
    <w:rsid w:val="00C00868"/>
    <w:rsid w:val="00C21882"/>
    <w:rsid w:val="00C27B2E"/>
    <w:rsid w:val="00C450B2"/>
    <w:rsid w:val="00C47BF4"/>
    <w:rsid w:val="00C5404B"/>
    <w:rsid w:val="00C667FF"/>
    <w:rsid w:val="00C6769D"/>
    <w:rsid w:val="00C75FB7"/>
    <w:rsid w:val="00CA207E"/>
    <w:rsid w:val="00CB54B1"/>
    <w:rsid w:val="00CC0FCB"/>
    <w:rsid w:val="00CC22B5"/>
    <w:rsid w:val="00CC376C"/>
    <w:rsid w:val="00CC7AE5"/>
    <w:rsid w:val="00CD17BF"/>
    <w:rsid w:val="00CD4C45"/>
    <w:rsid w:val="00D207A7"/>
    <w:rsid w:val="00D23700"/>
    <w:rsid w:val="00D23CDA"/>
    <w:rsid w:val="00D269A7"/>
    <w:rsid w:val="00D31188"/>
    <w:rsid w:val="00D60CD2"/>
    <w:rsid w:val="00D8423F"/>
    <w:rsid w:val="00D85B81"/>
    <w:rsid w:val="00D90909"/>
    <w:rsid w:val="00D93A21"/>
    <w:rsid w:val="00DA495F"/>
    <w:rsid w:val="00DA6EE5"/>
    <w:rsid w:val="00DD5D1B"/>
    <w:rsid w:val="00DE7567"/>
    <w:rsid w:val="00E00251"/>
    <w:rsid w:val="00E079DD"/>
    <w:rsid w:val="00E1124D"/>
    <w:rsid w:val="00E21890"/>
    <w:rsid w:val="00E377D5"/>
    <w:rsid w:val="00E548D4"/>
    <w:rsid w:val="00E60D02"/>
    <w:rsid w:val="00E767DC"/>
    <w:rsid w:val="00E92DA4"/>
    <w:rsid w:val="00EB6B4D"/>
    <w:rsid w:val="00EC4330"/>
    <w:rsid w:val="00EC7BBE"/>
    <w:rsid w:val="00ED2DFD"/>
    <w:rsid w:val="00ED46F2"/>
    <w:rsid w:val="00EE4053"/>
    <w:rsid w:val="00EF40B2"/>
    <w:rsid w:val="00F16A46"/>
    <w:rsid w:val="00F22DFF"/>
    <w:rsid w:val="00F22F03"/>
    <w:rsid w:val="00F25715"/>
    <w:rsid w:val="00F304DC"/>
    <w:rsid w:val="00F40F28"/>
    <w:rsid w:val="00F54894"/>
    <w:rsid w:val="00F60B70"/>
    <w:rsid w:val="00F67F96"/>
    <w:rsid w:val="00F85A58"/>
    <w:rsid w:val="00F87AAD"/>
    <w:rsid w:val="00F943E1"/>
    <w:rsid w:val="00FA5452"/>
    <w:rsid w:val="00FA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2825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2B3"/>
    <w:rPr>
      <w:rFonts w:ascii="Verdana" w:hAnsi="Verdana"/>
    </w:rPr>
  </w:style>
  <w:style w:type="paragraph" w:styleId="Heading2">
    <w:name w:val="heading 2"/>
    <w:basedOn w:val="Normal"/>
    <w:next w:val="Normal"/>
    <w:qFormat/>
    <w:rsid w:val="000314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DD5D1B"/>
    <w:pPr>
      <w:keepNext/>
      <w:outlineLvl w:val="3"/>
    </w:pPr>
    <w:rPr>
      <w:b/>
      <w:bCs/>
      <w:noProof/>
      <w:sz w:val="28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5D1B"/>
    <w:rPr>
      <w:sz w:val="16"/>
      <w:lang w:val="it-IT"/>
    </w:rPr>
  </w:style>
  <w:style w:type="character" w:styleId="CommentReference">
    <w:name w:val="annotation reference"/>
    <w:semiHidden/>
    <w:rsid w:val="006F3F0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F3F00"/>
    <w:rPr>
      <w:rFonts w:ascii="Times New Roman" w:hAnsi="Times New Roman"/>
      <w:lang w:val="en-GB"/>
    </w:rPr>
  </w:style>
  <w:style w:type="paragraph" w:styleId="BalloonText">
    <w:name w:val="Balloon Text"/>
    <w:basedOn w:val="Normal"/>
    <w:semiHidden/>
    <w:rsid w:val="006F3F0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autoRedefine/>
    <w:rsid w:val="00324068"/>
    <w:pPr>
      <w:numPr>
        <w:numId w:val="2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paragraph" w:customStyle="1" w:styleId="BULLETNUM">
    <w:name w:val="BULLET NUM"/>
    <w:rsid w:val="00922092"/>
    <w:pPr>
      <w:widowControl w:val="0"/>
      <w:numPr>
        <w:numId w:val="3"/>
      </w:numPr>
      <w:tabs>
        <w:tab w:val="left" w:pos="284"/>
      </w:tabs>
      <w:jc w:val="both"/>
    </w:pPr>
    <w:rPr>
      <w:rFonts w:ascii="Times" w:hAnsi="Times"/>
      <w:snapToGrid w:val="0"/>
      <w:sz w:val="21"/>
      <w:lang w:val="it-IT" w:eastAsia="it-IT"/>
    </w:rPr>
  </w:style>
  <w:style w:type="table" w:styleId="TableGrid">
    <w:name w:val="Table Grid"/>
    <w:basedOn w:val="TableNormal"/>
    <w:uiPriority w:val="39"/>
    <w:rsid w:val="00922092"/>
    <w:pPr>
      <w:jc w:val="both"/>
    </w:pPr>
    <w:rPr>
      <w:rFonts w:ascii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Normal"/>
    <w:rsid w:val="00CC376C"/>
    <w:pPr>
      <w:widowControl w:val="0"/>
      <w:suppressAutoHyphens/>
    </w:pPr>
    <w:rPr>
      <w:rFonts w:ascii="DejaVu Sans Mono" w:eastAsia="DejaVu Sans" w:hAnsi="DejaVu Sans Mono" w:cs="DejaVu Sans Mono"/>
      <w:kern w:val="1"/>
      <w:lang w:eastAsia="hi-IN" w:bidi="hi-IN"/>
    </w:rPr>
  </w:style>
  <w:style w:type="paragraph" w:customStyle="1" w:styleId="Body">
    <w:name w:val="Body"/>
    <w:rsid w:val="008A48AD"/>
    <w:rPr>
      <w:rFonts w:ascii="Helvetica" w:eastAsia="ヒラギノ角ゴ Pro W3" w:hAnsi="Helvetica"/>
      <w:color w:val="000000"/>
      <w:sz w:val="24"/>
    </w:rPr>
  </w:style>
  <w:style w:type="numbering" w:customStyle="1" w:styleId="Bullet">
    <w:name w:val="Bullet"/>
    <w:rsid w:val="008A48AD"/>
    <w:pPr>
      <w:numPr>
        <w:numId w:val="1"/>
      </w:numPr>
    </w:pPr>
  </w:style>
  <w:style w:type="paragraph" w:customStyle="1" w:styleId="ListParagraph1">
    <w:name w:val="List Paragraph1"/>
    <w:basedOn w:val="Normal"/>
    <w:uiPriority w:val="34"/>
    <w:qFormat/>
    <w:rsid w:val="008A48AD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954005"/>
    <w:rPr>
      <w:rFonts w:ascii="Verdana" w:hAnsi="Verdana"/>
      <w:b/>
      <w:bCs/>
      <w:lang w:val="en-US"/>
    </w:rPr>
  </w:style>
  <w:style w:type="character" w:customStyle="1" w:styleId="CommentTextChar">
    <w:name w:val="Comment Text Char"/>
    <w:link w:val="CommentText"/>
    <w:semiHidden/>
    <w:rsid w:val="00954005"/>
    <w:rPr>
      <w:lang w:val="en-GB"/>
    </w:rPr>
  </w:style>
  <w:style w:type="character" w:customStyle="1" w:styleId="CommentSubjectChar">
    <w:name w:val="Comment Subject Char"/>
    <w:link w:val="CommentSubject"/>
    <w:rsid w:val="00954005"/>
    <w:rPr>
      <w:lang w:val="en-GB"/>
    </w:rPr>
  </w:style>
  <w:style w:type="paragraph" w:styleId="ListParagraph">
    <w:name w:val="List Paragraph"/>
    <w:basedOn w:val="Normal"/>
    <w:uiPriority w:val="34"/>
    <w:qFormat/>
    <w:rsid w:val="00307809"/>
    <w:pPr>
      <w:ind w:left="720"/>
      <w:contextualSpacing/>
    </w:pPr>
  </w:style>
  <w:style w:type="character" w:styleId="PlaceholderText">
    <w:name w:val="Placeholder Text"/>
    <w:uiPriority w:val="99"/>
    <w:semiHidden/>
    <w:rsid w:val="00C667FF"/>
    <w:rPr>
      <w:color w:val="808080"/>
    </w:rPr>
  </w:style>
  <w:style w:type="paragraph" w:styleId="Revision">
    <w:name w:val="Revision"/>
    <w:hidden/>
    <w:uiPriority w:val="99"/>
    <w:semiHidden/>
    <w:rsid w:val="0077234E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2B3"/>
    <w:rPr>
      <w:rFonts w:ascii="Verdana" w:hAnsi="Verdana"/>
    </w:rPr>
  </w:style>
  <w:style w:type="paragraph" w:styleId="Heading2">
    <w:name w:val="heading 2"/>
    <w:basedOn w:val="Normal"/>
    <w:next w:val="Normal"/>
    <w:qFormat/>
    <w:rsid w:val="000314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DD5D1B"/>
    <w:pPr>
      <w:keepNext/>
      <w:outlineLvl w:val="3"/>
    </w:pPr>
    <w:rPr>
      <w:b/>
      <w:bCs/>
      <w:noProof/>
      <w:sz w:val="28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5D1B"/>
    <w:rPr>
      <w:sz w:val="16"/>
      <w:lang w:val="it-IT"/>
    </w:rPr>
  </w:style>
  <w:style w:type="character" w:styleId="CommentReference">
    <w:name w:val="annotation reference"/>
    <w:semiHidden/>
    <w:rsid w:val="006F3F0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F3F00"/>
    <w:rPr>
      <w:rFonts w:ascii="Times New Roman" w:hAnsi="Times New Roman"/>
      <w:lang w:val="en-GB"/>
    </w:rPr>
  </w:style>
  <w:style w:type="paragraph" w:styleId="BalloonText">
    <w:name w:val="Balloon Text"/>
    <w:basedOn w:val="Normal"/>
    <w:semiHidden/>
    <w:rsid w:val="006F3F0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autoRedefine/>
    <w:rsid w:val="00324068"/>
    <w:pPr>
      <w:numPr>
        <w:numId w:val="2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paragraph" w:customStyle="1" w:styleId="BULLETNUM">
    <w:name w:val="BULLET NUM"/>
    <w:rsid w:val="00922092"/>
    <w:pPr>
      <w:widowControl w:val="0"/>
      <w:numPr>
        <w:numId w:val="3"/>
      </w:numPr>
      <w:tabs>
        <w:tab w:val="left" w:pos="284"/>
      </w:tabs>
      <w:jc w:val="both"/>
    </w:pPr>
    <w:rPr>
      <w:rFonts w:ascii="Times" w:hAnsi="Times"/>
      <w:snapToGrid w:val="0"/>
      <w:sz w:val="21"/>
      <w:lang w:val="it-IT" w:eastAsia="it-IT"/>
    </w:rPr>
  </w:style>
  <w:style w:type="table" w:styleId="TableGrid">
    <w:name w:val="Table Grid"/>
    <w:basedOn w:val="TableNormal"/>
    <w:uiPriority w:val="39"/>
    <w:rsid w:val="00922092"/>
    <w:pPr>
      <w:jc w:val="both"/>
    </w:pPr>
    <w:rPr>
      <w:rFonts w:ascii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Text">
    <w:name w:val="Preformatted Text"/>
    <w:basedOn w:val="Normal"/>
    <w:rsid w:val="00CC376C"/>
    <w:pPr>
      <w:widowControl w:val="0"/>
      <w:suppressAutoHyphens/>
    </w:pPr>
    <w:rPr>
      <w:rFonts w:ascii="DejaVu Sans Mono" w:eastAsia="DejaVu Sans" w:hAnsi="DejaVu Sans Mono" w:cs="DejaVu Sans Mono"/>
      <w:kern w:val="1"/>
      <w:lang w:eastAsia="hi-IN" w:bidi="hi-IN"/>
    </w:rPr>
  </w:style>
  <w:style w:type="paragraph" w:customStyle="1" w:styleId="Body">
    <w:name w:val="Body"/>
    <w:rsid w:val="008A48AD"/>
    <w:rPr>
      <w:rFonts w:ascii="Helvetica" w:eastAsia="ヒラギノ角ゴ Pro W3" w:hAnsi="Helvetica"/>
      <w:color w:val="000000"/>
      <w:sz w:val="24"/>
    </w:rPr>
  </w:style>
  <w:style w:type="numbering" w:customStyle="1" w:styleId="Bullet">
    <w:name w:val="Bullet"/>
    <w:rsid w:val="008A48AD"/>
    <w:pPr>
      <w:numPr>
        <w:numId w:val="1"/>
      </w:numPr>
    </w:pPr>
  </w:style>
  <w:style w:type="paragraph" w:customStyle="1" w:styleId="ListParagraph1">
    <w:name w:val="List Paragraph1"/>
    <w:basedOn w:val="Normal"/>
    <w:uiPriority w:val="34"/>
    <w:qFormat/>
    <w:rsid w:val="008A48AD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954005"/>
    <w:rPr>
      <w:rFonts w:ascii="Verdana" w:hAnsi="Verdana"/>
      <w:b/>
      <w:bCs/>
      <w:lang w:val="en-US"/>
    </w:rPr>
  </w:style>
  <w:style w:type="character" w:customStyle="1" w:styleId="CommentTextChar">
    <w:name w:val="Comment Text Char"/>
    <w:link w:val="CommentText"/>
    <w:semiHidden/>
    <w:rsid w:val="00954005"/>
    <w:rPr>
      <w:lang w:val="en-GB"/>
    </w:rPr>
  </w:style>
  <w:style w:type="character" w:customStyle="1" w:styleId="CommentSubjectChar">
    <w:name w:val="Comment Subject Char"/>
    <w:link w:val="CommentSubject"/>
    <w:rsid w:val="00954005"/>
    <w:rPr>
      <w:lang w:val="en-GB"/>
    </w:rPr>
  </w:style>
  <w:style w:type="paragraph" w:styleId="ListParagraph">
    <w:name w:val="List Paragraph"/>
    <w:basedOn w:val="Normal"/>
    <w:uiPriority w:val="34"/>
    <w:qFormat/>
    <w:rsid w:val="00307809"/>
    <w:pPr>
      <w:ind w:left="720"/>
      <w:contextualSpacing/>
    </w:pPr>
  </w:style>
  <w:style w:type="character" w:styleId="PlaceholderText">
    <w:name w:val="Placeholder Text"/>
    <w:uiPriority w:val="99"/>
    <w:semiHidden/>
    <w:rsid w:val="00C667FF"/>
    <w:rPr>
      <w:color w:val="808080"/>
    </w:rPr>
  </w:style>
  <w:style w:type="paragraph" w:styleId="Revision">
    <w:name w:val="Revision"/>
    <w:hidden/>
    <w:uiPriority w:val="99"/>
    <w:semiHidden/>
    <w:rsid w:val="0077234E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1294</Words>
  <Characters>7379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Esercizio 1 (3 punti)</vt:lpstr>
    </vt:vector>
  </TitlesOfParts>
  <Company>Politecnico di Milano</Company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1 (3 punti)</dc:title>
  <dc:subject/>
  <dc:creator>Elisabetta Di Nitto</dc:creator>
  <cp:keywords/>
  <dc:description/>
  <cp:lastModifiedBy>Riccardo Cattaneo</cp:lastModifiedBy>
  <cp:revision>13</cp:revision>
  <cp:lastPrinted>2014-01-31T00:05:00Z</cp:lastPrinted>
  <dcterms:created xsi:type="dcterms:W3CDTF">2014-01-31T00:05:00Z</dcterms:created>
  <dcterms:modified xsi:type="dcterms:W3CDTF">2014-02-03T15:17:00Z</dcterms:modified>
</cp:coreProperties>
</file>